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CB35D8" w:rsidRDefault="00251955" w:rsidP="00023E71">
      <w:pPr>
        <w:pStyle w:val="af1"/>
        <w:tabs>
          <w:tab w:val="center" w:pos="8222"/>
        </w:tabs>
        <w:jc w:val="both"/>
        <w:rPr>
          <w:rFonts w:ascii="Times New Roman" w:hAnsi="Times New Roman"/>
          <w:b/>
          <w:sz w:val="24"/>
          <w:szCs w:val="24"/>
        </w:rPr>
      </w:pPr>
      <w:r w:rsidRPr="00CB35D8">
        <w:rPr>
          <w:rFonts w:ascii="Times New Roman" w:hAnsi="Times New Roman"/>
          <w:b/>
          <w:bCs/>
          <w:color w:val="000000"/>
          <w:sz w:val="24"/>
          <w:szCs w:val="24"/>
        </w:rPr>
        <w:tab/>
        <w:t>УТВЕРЖДАЮ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E7431B">
        <w:rPr>
          <w:rFonts w:ascii="Times New Roman" w:hAnsi="Times New Roman"/>
          <w:sz w:val="24"/>
          <w:szCs w:val="24"/>
        </w:rPr>
        <w:t>Первый</w:t>
      </w:r>
      <w:r w:rsidR="00CC0359">
        <w:rPr>
          <w:rFonts w:ascii="Times New Roman" w:hAnsi="Times New Roman"/>
          <w:sz w:val="24"/>
          <w:szCs w:val="24"/>
        </w:rPr>
        <w:t xml:space="preserve"> з</w:t>
      </w:r>
      <w:r w:rsidR="004D7CF8" w:rsidRPr="00CB35D8">
        <w:rPr>
          <w:rFonts w:ascii="Times New Roman" w:hAnsi="Times New Roman"/>
          <w:sz w:val="24"/>
          <w:szCs w:val="24"/>
        </w:rPr>
        <w:t>аместител</w:t>
      </w:r>
      <w:r w:rsidR="00E7431B">
        <w:rPr>
          <w:rFonts w:ascii="Times New Roman" w:hAnsi="Times New Roman"/>
          <w:sz w:val="24"/>
          <w:szCs w:val="24"/>
        </w:rPr>
        <w:t>ь</w:t>
      </w:r>
      <w:r w:rsidR="004D7CF8" w:rsidRPr="00CB35D8">
        <w:rPr>
          <w:rFonts w:ascii="Times New Roman" w:hAnsi="Times New Roman"/>
          <w:sz w:val="24"/>
          <w:szCs w:val="24"/>
        </w:rPr>
        <w:t xml:space="preserve"> директора </w:t>
      </w:r>
      <w:r w:rsidR="00CC0359">
        <w:rPr>
          <w:rFonts w:ascii="Times New Roman" w:hAnsi="Times New Roman"/>
          <w:sz w:val="24"/>
          <w:szCs w:val="24"/>
        </w:rPr>
        <w:t>-</w:t>
      </w:r>
    </w:p>
    <w:p w:rsidR="00CB35D8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1E48AD">
        <w:rPr>
          <w:rFonts w:ascii="Times New Roman" w:hAnsi="Times New Roman"/>
          <w:sz w:val="24"/>
          <w:szCs w:val="24"/>
        </w:rPr>
        <w:t>главный</w:t>
      </w:r>
      <w:r w:rsidR="00CC0359">
        <w:rPr>
          <w:rFonts w:ascii="Times New Roman" w:hAnsi="Times New Roman"/>
          <w:sz w:val="24"/>
          <w:szCs w:val="24"/>
        </w:rPr>
        <w:t xml:space="preserve"> инженер</w:t>
      </w:r>
    </w:p>
    <w:p w:rsidR="00251955" w:rsidRPr="00CB35D8" w:rsidRDefault="00CB35D8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D7CF8" w:rsidRPr="00CB35D8">
        <w:rPr>
          <w:rFonts w:ascii="Times New Roman" w:hAnsi="Times New Roman"/>
          <w:sz w:val="24"/>
          <w:szCs w:val="24"/>
        </w:rPr>
        <w:t>филиала ПАО</w:t>
      </w:r>
      <w:r w:rsidRPr="00CB35D8">
        <w:rPr>
          <w:rFonts w:ascii="Times New Roman" w:hAnsi="Times New Roman"/>
          <w:sz w:val="24"/>
          <w:szCs w:val="24"/>
        </w:rPr>
        <w:t xml:space="preserve"> «МРСК Центра»-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D7CF8" w:rsidRPr="00CB35D8">
        <w:rPr>
          <w:rFonts w:ascii="Times New Roman" w:hAnsi="Times New Roman"/>
          <w:color w:val="000000"/>
          <w:sz w:val="24"/>
          <w:szCs w:val="24"/>
        </w:rPr>
        <w:t>«Липецкэнерго»</w:t>
      </w:r>
    </w:p>
    <w:p w:rsidR="004D7CF8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1134F" w:rsidRPr="00CB35D8">
        <w:rPr>
          <w:rFonts w:ascii="Times New Roman" w:hAnsi="Times New Roman"/>
          <w:sz w:val="24"/>
          <w:szCs w:val="24"/>
        </w:rPr>
        <w:t>____</w:t>
      </w:r>
      <w:r w:rsidR="00AA503C" w:rsidRPr="00CB35D8">
        <w:rPr>
          <w:rFonts w:ascii="Times New Roman" w:hAnsi="Times New Roman"/>
          <w:sz w:val="24"/>
          <w:szCs w:val="24"/>
        </w:rPr>
        <w:t>_______</w:t>
      </w:r>
      <w:r w:rsidR="004B297C" w:rsidRPr="00CB35D8">
        <w:rPr>
          <w:rFonts w:ascii="Times New Roman" w:hAnsi="Times New Roman"/>
          <w:sz w:val="24"/>
          <w:szCs w:val="24"/>
        </w:rPr>
        <w:t>__</w:t>
      </w:r>
      <w:r w:rsidR="004D7CF8" w:rsidRPr="00CB35D8">
        <w:rPr>
          <w:rFonts w:ascii="Times New Roman" w:hAnsi="Times New Roman"/>
          <w:sz w:val="24"/>
          <w:szCs w:val="24"/>
        </w:rPr>
        <w:t>__</w:t>
      </w:r>
      <w:r w:rsidR="00AA503C" w:rsidRPr="00CB35D8">
        <w:rPr>
          <w:rFonts w:ascii="Times New Roman" w:hAnsi="Times New Roman"/>
          <w:sz w:val="24"/>
          <w:szCs w:val="24"/>
        </w:rPr>
        <w:t xml:space="preserve">__ </w:t>
      </w:r>
      <w:r w:rsidR="00E7431B">
        <w:rPr>
          <w:rFonts w:ascii="Times New Roman" w:hAnsi="Times New Roman"/>
          <w:sz w:val="24"/>
          <w:szCs w:val="24"/>
        </w:rPr>
        <w:t>В</w:t>
      </w:r>
      <w:r w:rsidR="00E7431B" w:rsidRPr="00CB35D8">
        <w:rPr>
          <w:rFonts w:ascii="Times New Roman" w:hAnsi="Times New Roman"/>
          <w:sz w:val="24"/>
          <w:szCs w:val="24"/>
        </w:rPr>
        <w:t>.</w:t>
      </w:r>
      <w:r w:rsidR="00E7431B">
        <w:rPr>
          <w:rFonts w:ascii="Times New Roman" w:hAnsi="Times New Roman"/>
          <w:sz w:val="24"/>
          <w:szCs w:val="24"/>
        </w:rPr>
        <w:t>А</w:t>
      </w:r>
      <w:r w:rsidR="00E7431B" w:rsidRPr="00CB35D8">
        <w:rPr>
          <w:rFonts w:ascii="Times New Roman" w:hAnsi="Times New Roman"/>
          <w:sz w:val="24"/>
          <w:szCs w:val="24"/>
        </w:rPr>
        <w:t xml:space="preserve">. </w:t>
      </w:r>
      <w:r w:rsidR="00E7431B">
        <w:rPr>
          <w:rFonts w:ascii="Times New Roman" w:hAnsi="Times New Roman"/>
          <w:sz w:val="24"/>
          <w:szCs w:val="24"/>
        </w:rPr>
        <w:t>Тихонов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AA503C" w:rsidRPr="00CB35D8">
        <w:rPr>
          <w:rFonts w:ascii="Times New Roman" w:hAnsi="Times New Roman"/>
          <w:sz w:val="24"/>
          <w:szCs w:val="24"/>
        </w:rPr>
        <w:t>«____»</w:t>
      </w:r>
      <w:r w:rsidR="004D7CF8" w:rsidRPr="00CB35D8">
        <w:rPr>
          <w:rFonts w:ascii="Times New Roman" w:hAnsi="Times New Roman"/>
          <w:sz w:val="24"/>
          <w:szCs w:val="24"/>
        </w:rPr>
        <w:t xml:space="preserve"> </w:t>
      </w:r>
      <w:r w:rsidR="00AA503C" w:rsidRPr="00CB35D8">
        <w:rPr>
          <w:rFonts w:ascii="Times New Roman" w:hAnsi="Times New Roman"/>
          <w:sz w:val="24"/>
          <w:szCs w:val="24"/>
        </w:rPr>
        <w:t xml:space="preserve"> ___</w:t>
      </w:r>
      <w:r w:rsidRPr="00CB35D8">
        <w:rPr>
          <w:rFonts w:ascii="Times New Roman" w:hAnsi="Times New Roman"/>
          <w:sz w:val="24"/>
          <w:szCs w:val="24"/>
        </w:rPr>
        <w:t>_</w:t>
      </w:r>
      <w:r w:rsidR="00981B70" w:rsidRPr="00CB35D8">
        <w:rPr>
          <w:rFonts w:ascii="Times New Roman" w:hAnsi="Times New Roman"/>
          <w:sz w:val="24"/>
          <w:szCs w:val="24"/>
        </w:rPr>
        <w:t>____</w:t>
      </w:r>
      <w:r w:rsidR="004D7CF8" w:rsidRPr="00CB35D8">
        <w:rPr>
          <w:rFonts w:ascii="Times New Roman" w:hAnsi="Times New Roman"/>
          <w:sz w:val="24"/>
          <w:szCs w:val="24"/>
        </w:rPr>
        <w:t>___</w:t>
      </w:r>
      <w:r w:rsidRPr="00CB35D8">
        <w:rPr>
          <w:rFonts w:ascii="Times New Roman" w:hAnsi="Times New Roman"/>
          <w:sz w:val="24"/>
          <w:szCs w:val="24"/>
        </w:rPr>
        <w:t xml:space="preserve">____ </w:t>
      </w:r>
      <w:r w:rsidR="004D7CF8" w:rsidRPr="00CB35D8">
        <w:rPr>
          <w:rFonts w:ascii="Times New Roman" w:hAnsi="Times New Roman"/>
          <w:sz w:val="24"/>
          <w:szCs w:val="24"/>
        </w:rPr>
        <w:t xml:space="preserve"> </w:t>
      </w:r>
      <w:r w:rsidRPr="00CB35D8">
        <w:rPr>
          <w:rFonts w:ascii="Times New Roman" w:hAnsi="Times New Roman"/>
          <w:sz w:val="24"/>
          <w:szCs w:val="24"/>
        </w:rPr>
        <w:t>201</w:t>
      </w:r>
      <w:r w:rsidR="00C02E9B">
        <w:rPr>
          <w:rFonts w:ascii="Times New Roman" w:hAnsi="Times New Roman"/>
          <w:sz w:val="24"/>
          <w:szCs w:val="24"/>
        </w:rPr>
        <w:t>9</w:t>
      </w:r>
      <w:r w:rsidRPr="00CB35D8">
        <w:rPr>
          <w:rFonts w:ascii="Times New Roman" w:hAnsi="Times New Roman"/>
          <w:sz w:val="24"/>
          <w:szCs w:val="24"/>
        </w:rPr>
        <w:t xml:space="preserve"> г.</w:t>
      </w:r>
    </w:p>
    <w:p w:rsidR="00251955" w:rsidRPr="00CB35D8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z w:val="24"/>
          <w:szCs w:val="24"/>
        </w:rPr>
      </w:pPr>
    </w:p>
    <w:p w:rsidR="00915176" w:rsidRPr="00CB35D8" w:rsidRDefault="00C72C15" w:rsidP="00416B68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CB35D8">
        <w:rPr>
          <w:sz w:val="24"/>
          <w:szCs w:val="24"/>
        </w:rPr>
        <w:t>ТЕХНИЧЕСКОЕ ЗАДАНИЕ</w:t>
      </w:r>
      <w:r w:rsidR="00CF77CD" w:rsidRPr="00CB35D8">
        <w:rPr>
          <w:sz w:val="24"/>
          <w:szCs w:val="24"/>
        </w:rPr>
        <w:t xml:space="preserve"> № </w:t>
      </w:r>
      <w:r w:rsidR="003E3B16" w:rsidRPr="00CB35D8">
        <w:rPr>
          <w:sz w:val="24"/>
          <w:szCs w:val="24"/>
        </w:rPr>
        <w:t>1</w:t>
      </w:r>
      <w:r w:rsidR="00061754">
        <w:rPr>
          <w:sz w:val="24"/>
          <w:szCs w:val="24"/>
        </w:rPr>
        <w:t>9</w:t>
      </w:r>
      <w:r w:rsidR="00CE6888" w:rsidRPr="00CB35D8">
        <w:rPr>
          <w:sz w:val="24"/>
          <w:szCs w:val="24"/>
        </w:rPr>
        <w:t>-</w:t>
      </w:r>
      <w:r w:rsidR="008904C6" w:rsidRPr="00CB35D8">
        <w:rPr>
          <w:sz w:val="24"/>
          <w:szCs w:val="24"/>
        </w:rPr>
        <w:t>0</w:t>
      </w:r>
      <w:r w:rsidR="00C02E9B">
        <w:rPr>
          <w:sz w:val="24"/>
          <w:szCs w:val="24"/>
        </w:rPr>
        <w:t>1</w:t>
      </w:r>
      <w:r w:rsidR="0067778C">
        <w:rPr>
          <w:sz w:val="24"/>
          <w:szCs w:val="24"/>
        </w:rPr>
        <w:t>1</w:t>
      </w:r>
    </w:p>
    <w:p w:rsidR="003E2214" w:rsidRDefault="00E7431B" w:rsidP="00416B68">
      <w:pPr>
        <w:jc w:val="center"/>
        <w:rPr>
          <w:sz w:val="24"/>
          <w:szCs w:val="24"/>
        </w:rPr>
      </w:pPr>
      <w:r w:rsidRPr="00CB35D8">
        <w:rPr>
          <w:sz w:val="24"/>
          <w:szCs w:val="24"/>
        </w:rPr>
        <w:t xml:space="preserve">на выполнение </w:t>
      </w:r>
      <w:r w:rsidRPr="00F51F35">
        <w:rPr>
          <w:sz w:val="24"/>
          <w:szCs w:val="24"/>
        </w:rPr>
        <w:t>строительно-монтажных и пусконаладочных работ</w:t>
      </w:r>
      <w:r>
        <w:rPr>
          <w:sz w:val="24"/>
          <w:szCs w:val="24"/>
        </w:rPr>
        <w:t xml:space="preserve"> с поставкой оборудования и материалов</w:t>
      </w:r>
      <w:r w:rsidRPr="00F51F35">
        <w:rPr>
          <w:sz w:val="24"/>
          <w:szCs w:val="24"/>
        </w:rPr>
        <w:t xml:space="preserve"> на объект</w:t>
      </w:r>
      <w:r w:rsidR="0014627C">
        <w:rPr>
          <w:sz w:val="24"/>
          <w:szCs w:val="24"/>
        </w:rPr>
        <w:t>е</w:t>
      </w:r>
      <w:r w:rsidRPr="00F51F35">
        <w:rPr>
          <w:sz w:val="24"/>
          <w:szCs w:val="24"/>
        </w:rPr>
        <w:t xml:space="preserve"> 0,4-10 кВ</w:t>
      </w:r>
      <w:r w:rsidR="000466AB">
        <w:rPr>
          <w:sz w:val="24"/>
          <w:szCs w:val="24"/>
        </w:rPr>
        <w:t xml:space="preserve"> филиала </w:t>
      </w:r>
      <w:r w:rsidR="00981B70" w:rsidRPr="00CB35D8">
        <w:rPr>
          <w:sz w:val="24"/>
          <w:szCs w:val="24"/>
        </w:rPr>
        <w:t>П</w:t>
      </w:r>
      <w:r w:rsidR="003E2214" w:rsidRPr="00CB35D8">
        <w:rPr>
          <w:sz w:val="24"/>
          <w:szCs w:val="24"/>
        </w:rPr>
        <w:t>АО «МРСК Центра»-«Липецкэнерго»</w:t>
      </w:r>
      <w:r w:rsidR="00056D7B">
        <w:rPr>
          <w:sz w:val="24"/>
          <w:szCs w:val="24"/>
        </w:rPr>
        <w:t>: «</w:t>
      </w:r>
      <w:r w:rsidR="006413D1">
        <w:rPr>
          <w:sz w:val="24"/>
          <w:szCs w:val="24"/>
        </w:rPr>
        <w:t>Переустройство участка ВЛ-10 кВ, КТП № 696, участка ВЛ-0,4 кВ в с. Преображеновка, Добровского района, Липецкой области</w:t>
      </w:r>
      <w:r w:rsidR="008E07AD">
        <w:rPr>
          <w:sz w:val="24"/>
          <w:szCs w:val="24"/>
        </w:rPr>
        <w:t>»</w:t>
      </w:r>
    </w:p>
    <w:p w:rsidR="00AD49CB" w:rsidRPr="00CB35D8" w:rsidRDefault="00483EEC" w:rsidP="00483EEC">
      <w:pPr>
        <w:tabs>
          <w:tab w:val="left" w:pos="5923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42685" w:rsidRPr="00CB35D8" w:rsidRDefault="00142685" w:rsidP="00FB4AB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Общие требования.</w:t>
      </w:r>
    </w:p>
    <w:p w:rsidR="0060462C" w:rsidRPr="00CB35D8" w:rsidRDefault="0060462C" w:rsidP="0060462C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Место выполнения работ:</w:t>
      </w:r>
      <w:r w:rsidR="00093154">
        <w:rPr>
          <w:sz w:val="24"/>
          <w:szCs w:val="24"/>
        </w:rPr>
        <w:t xml:space="preserve"> </w:t>
      </w:r>
      <w:r w:rsidR="00244036">
        <w:rPr>
          <w:sz w:val="24"/>
          <w:szCs w:val="24"/>
        </w:rPr>
        <w:t xml:space="preserve">с. </w:t>
      </w:r>
      <w:r w:rsidR="002E73B9">
        <w:rPr>
          <w:sz w:val="24"/>
          <w:szCs w:val="24"/>
        </w:rPr>
        <w:t>Преображеновка</w:t>
      </w:r>
      <w:r w:rsidR="00061754">
        <w:rPr>
          <w:sz w:val="24"/>
          <w:szCs w:val="24"/>
        </w:rPr>
        <w:t xml:space="preserve"> </w:t>
      </w:r>
      <w:r w:rsidR="002E73B9">
        <w:rPr>
          <w:sz w:val="24"/>
          <w:szCs w:val="24"/>
        </w:rPr>
        <w:t>Добровского р</w:t>
      </w:r>
      <w:r w:rsidR="00061754">
        <w:rPr>
          <w:sz w:val="24"/>
          <w:szCs w:val="24"/>
        </w:rPr>
        <w:t>айона</w:t>
      </w:r>
      <w:r w:rsidR="002E73B9">
        <w:rPr>
          <w:sz w:val="24"/>
          <w:szCs w:val="24"/>
        </w:rPr>
        <w:t xml:space="preserve"> </w:t>
      </w:r>
      <w:r w:rsidR="003D2A58">
        <w:rPr>
          <w:sz w:val="24"/>
          <w:szCs w:val="24"/>
        </w:rPr>
        <w:t>Липецкой области</w:t>
      </w:r>
      <w:r w:rsidR="00964F9C">
        <w:rPr>
          <w:sz w:val="24"/>
          <w:szCs w:val="24"/>
        </w:rPr>
        <w:t>.</w:t>
      </w:r>
    </w:p>
    <w:p w:rsidR="00142685" w:rsidRDefault="00285D5D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Работы на объект</w:t>
      </w:r>
      <w:r w:rsidR="00204F5D">
        <w:rPr>
          <w:sz w:val="24"/>
          <w:szCs w:val="24"/>
        </w:rPr>
        <w:t>е</w:t>
      </w:r>
      <w:r w:rsidR="00D73DE1">
        <w:rPr>
          <w:sz w:val="24"/>
          <w:szCs w:val="24"/>
        </w:rPr>
        <w:t xml:space="preserve"> должны производится в полном соответствии с проект</w:t>
      </w:r>
      <w:r w:rsidR="00204F5D">
        <w:rPr>
          <w:sz w:val="24"/>
          <w:szCs w:val="24"/>
        </w:rPr>
        <w:t>ом</w:t>
      </w:r>
      <w:r w:rsidR="00D73DE1">
        <w:rPr>
          <w:sz w:val="24"/>
          <w:szCs w:val="24"/>
        </w:rPr>
        <w:t xml:space="preserve"> № </w:t>
      </w:r>
      <w:r w:rsidR="00204F5D">
        <w:rPr>
          <w:sz w:val="24"/>
          <w:szCs w:val="24"/>
        </w:rPr>
        <w:t xml:space="preserve">147-ЛЭ-2018 </w:t>
      </w:r>
      <w:r>
        <w:rPr>
          <w:sz w:val="24"/>
          <w:szCs w:val="24"/>
        </w:rPr>
        <w:t>выполненны</w:t>
      </w:r>
      <w:r w:rsidR="00DD75F6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="00204F5D">
        <w:rPr>
          <w:sz w:val="24"/>
          <w:szCs w:val="24"/>
        </w:rPr>
        <w:t>управлением распределительных сетей филиала ПАО «МРСК Центра-«Липецкэнерго»</w:t>
      </w:r>
      <w:r w:rsidR="0093389D">
        <w:rPr>
          <w:sz w:val="24"/>
          <w:szCs w:val="24"/>
        </w:rPr>
        <w:t>.</w:t>
      </w:r>
    </w:p>
    <w:p w:rsidR="0060462C" w:rsidRDefault="0060462C" w:rsidP="0060462C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Основные характеристики </w:t>
      </w:r>
      <w:r>
        <w:rPr>
          <w:sz w:val="24"/>
          <w:szCs w:val="24"/>
        </w:rPr>
        <w:t>объект</w:t>
      </w:r>
      <w:r w:rsidR="00204F5D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приведены в приложении 1.</w:t>
      </w:r>
    </w:p>
    <w:p w:rsidR="00142685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142685" w:rsidRPr="00CB35D8">
        <w:rPr>
          <w:sz w:val="24"/>
          <w:szCs w:val="24"/>
        </w:rPr>
        <w:t xml:space="preserve"> определяется на основании проведения </w:t>
      </w:r>
      <w:r w:rsidRPr="00CB35D8">
        <w:rPr>
          <w:sz w:val="24"/>
          <w:szCs w:val="24"/>
        </w:rPr>
        <w:t>торговой процедуры</w:t>
      </w:r>
      <w:r w:rsidR="00142685" w:rsidRPr="00CB35D8">
        <w:rPr>
          <w:sz w:val="24"/>
          <w:szCs w:val="24"/>
        </w:rPr>
        <w:t xml:space="preserve"> на выполнение данного вида работ.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строительные материалы и оборудование поставляются Подрядной организацией согласно проектным спецификациям, ГОСТ и ТУ.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условия работ определяются и регулируются на основе договора заключенного Заказчиком с победителем торговой процедуры.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Участвующие в торговой процедуре должны</w:t>
      </w:r>
      <w:r w:rsidRPr="00CB35D8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так же опыт строительно-монтажных работ анало</w:t>
      </w:r>
      <w:r>
        <w:rPr>
          <w:sz w:val="24"/>
          <w:szCs w:val="24"/>
        </w:rPr>
        <w:t>гичных объектов</w:t>
      </w:r>
      <w:r w:rsidRPr="00CB35D8">
        <w:rPr>
          <w:sz w:val="24"/>
          <w:szCs w:val="24"/>
        </w:rPr>
        <w:t>.</w:t>
      </w:r>
    </w:p>
    <w:p w:rsidR="00DD2A1B" w:rsidRPr="00CB35D8" w:rsidRDefault="00DE164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Работы производимые Подрядной </w:t>
      </w:r>
      <w:r w:rsidR="00DD2A1B">
        <w:rPr>
          <w:sz w:val="24"/>
          <w:szCs w:val="24"/>
        </w:rPr>
        <w:t>организацией должны быть застрахованы.</w:t>
      </w:r>
    </w:p>
    <w:p w:rsidR="00415731" w:rsidRPr="00CB35D8" w:rsidRDefault="00151762" w:rsidP="00FB4AB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b/>
          <w:sz w:val="24"/>
          <w:szCs w:val="24"/>
        </w:rPr>
        <w:t>О</w:t>
      </w:r>
      <w:r w:rsidR="00415731" w:rsidRPr="00CB35D8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CB35D8">
        <w:rPr>
          <w:b/>
          <w:sz w:val="24"/>
          <w:szCs w:val="24"/>
        </w:rPr>
        <w:t xml:space="preserve">бования к </w:t>
      </w:r>
      <w:r w:rsidR="00A60EE4" w:rsidRPr="00CB35D8">
        <w:rPr>
          <w:b/>
          <w:sz w:val="24"/>
          <w:szCs w:val="24"/>
        </w:rPr>
        <w:t>работам</w:t>
      </w:r>
      <w:r w:rsidR="00B3265E" w:rsidRPr="00CB35D8">
        <w:rPr>
          <w:b/>
          <w:sz w:val="24"/>
          <w:szCs w:val="24"/>
        </w:rPr>
        <w:t>.</w:t>
      </w:r>
    </w:p>
    <w:p w:rsidR="00C460C6" w:rsidRPr="00CB35D8" w:rsidRDefault="00C460C6" w:rsidP="00C460C6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Градостроительный кодекс Российской Федерации (Федеральный закон от 29 декабря 2004 г. № 190-ФЗ);</w:t>
      </w:r>
    </w:p>
    <w:p w:rsidR="009D1763" w:rsidRPr="00CB35D8" w:rsidRDefault="00C460C6" w:rsidP="00C460C6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СП 48.13330.2011 «Организация строительства»</w:t>
      </w:r>
      <w:r w:rsidR="009D1763" w:rsidRPr="00CB35D8">
        <w:rPr>
          <w:sz w:val="24"/>
          <w:szCs w:val="24"/>
        </w:rPr>
        <w:t>;</w:t>
      </w:r>
    </w:p>
    <w:p w:rsidR="009D1763" w:rsidRPr="00CB35D8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СНиП 12-03-2001 «Безопасность труда в строительстве»,</w:t>
      </w:r>
      <w:r w:rsidR="0010047F" w:rsidRPr="00CB35D8">
        <w:rPr>
          <w:sz w:val="24"/>
          <w:szCs w:val="24"/>
        </w:rPr>
        <w:t xml:space="preserve"> </w:t>
      </w:r>
      <w:r w:rsidRPr="00CB35D8">
        <w:rPr>
          <w:sz w:val="24"/>
          <w:szCs w:val="24"/>
        </w:rPr>
        <w:t>часть 1 «Общие требования»;</w:t>
      </w:r>
    </w:p>
    <w:p w:rsidR="009D1763" w:rsidRPr="00CB35D8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 xml:space="preserve">СНиП 12-04-2002 «Безопасность </w:t>
      </w:r>
      <w:r w:rsidR="004F0436" w:rsidRPr="00CB35D8">
        <w:rPr>
          <w:sz w:val="24"/>
          <w:szCs w:val="24"/>
        </w:rPr>
        <w:t xml:space="preserve">труда в строительстве», часть 2 </w:t>
      </w:r>
      <w:r w:rsidRPr="00CB35D8">
        <w:rPr>
          <w:sz w:val="24"/>
          <w:szCs w:val="24"/>
        </w:rPr>
        <w:t>«Строительное производство»</w:t>
      </w:r>
      <w:r w:rsidR="001068B9" w:rsidRPr="00CB35D8">
        <w:rPr>
          <w:sz w:val="24"/>
          <w:szCs w:val="24"/>
        </w:rPr>
        <w:t>;</w:t>
      </w:r>
    </w:p>
    <w:p w:rsidR="009D1763" w:rsidRPr="00AD49C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ГОСТ 12.3.032-84  ССТБ «Работы электромонтажные. Общие требования безопасности»;</w:t>
      </w:r>
    </w:p>
    <w:p w:rsidR="00AD49CB" w:rsidRPr="00AD49CB" w:rsidRDefault="00AD49C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</w:t>
      </w:r>
      <w:r>
        <w:rPr>
          <w:sz w:val="24"/>
          <w:szCs w:val="24"/>
        </w:rPr>
        <w:t>;</w:t>
      </w:r>
    </w:p>
    <w:p w:rsidR="00AD49CB" w:rsidRPr="00AD49CB" w:rsidRDefault="00AD49CB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AD49CB">
        <w:rPr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РК 20/13-01/2017</w:t>
      </w:r>
      <w:r w:rsidR="001E546A">
        <w:rPr>
          <w:sz w:val="24"/>
          <w:szCs w:val="24"/>
        </w:rPr>
        <w:t>, утвержденное приказом ПАО «МРСК Центра» от 14.02.2017 г. № 45-ЦА</w:t>
      </w:r>
      <w:r w:rsidRPr="00AD49CB">
        <w:rPr>
          <w:sz w:val="24"/>
          <w:szCs w:val="24"/>
        </w:rPr>
        <w:t>;</w:t>
      </w:r>
    </w:p>
    <w:p w:rsidR="00AD49CB" w:rsidRPr="00AD49CB" w:rsidRDefault="00AD49CB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AD49CB">
        <w:rPr>
          <w:sz w:val="24"/>
          <w:szCs w:val="24"/>
        </w:rPr>
        <w:t>Руководство «Порядок осуществления строительного контроля на объе</w:t>
      </w:r>
      <w:r w:rsidR="001E546A">
        <w:rPr>
          <w:sz w:val="24"/>
          <w:szCs w:val="24"/>
        </w:rPr>
        <w:t>ктах электросетевого комплекса П</w:t>
      </w:r>
      <w:r w:rsidRPr="00AD49CB">
        <w:rPr>
          <w:sz w:val="24"/>
          <w:szCs w:val="24"/>
        </w:rPr>
        <w:t>АО «МРСК Центра»</w:t>
      </w:r>
      <w:r w:rsidR="001E546A">
        <w:rPr>
          <w:sz w:val="24"/>
          <w:szCs w:val="24"/>
        </w:rPr>
        <w:t xml:space="preserve"> и ПАО «МРСК Центра и Приволжья» РК БП 20/02-02/2018</w:t>
      </w:r>
      <w:r w:rsidRPr="00AD49CB">
        <w:rPr>
          <w:sz w:val="24"/>
          <w:szCs w:val="24"/>
        </w:rPr>
        <w:t xml:space="preserve">, утвержденное </w:t>
      </w:r>
      <w:r w:rsidR="001E546A">
        <w:rPr>
          <w:sz w:val="24"/>
          <w:szCs w:val="24"/>
        </w:rPr>
        <w:t>приказом</w:t>
      </w:r>
      <w:r w:rsidRPr="00AD49CB">
        <w:rPr>
          <w:sz w:val="24"/>
          <w:szCs w:val="24"/>
        </w:rPr>
        <w:t xml:space="preserve"> </w:t>
      </w:r>
      <w:r w:rsidR="001E546A">
        <w:rPr>
          <w:sz w:val="24"/>
          <w:szCs w:val="24"/>
        </w:rPr>
        <w:t xml:space="preserve">ПАО «МРСК Центра» </w:t>
      </w:r>
      <w:r w:rsidRPr="00AD49CB">
        <w:rPr>
          <w:sz w:val="24"/>
          <w:szCs w:val="24"/>
        </w:rPr>
        <w:t xml:space="preserve">от </w:t>
      </w:r>
      <w:r w:rsidR="001E546A">
        <w:rPr>
          <w:sz w:val="24"/>
          <w:szCs w:val="24"/>
        </w:rPr>
        <w:t>15.06</w:t>
      </w:r>
      <w:r w:rsidRPr="00AD49CB">
        <w:rPr>
          <w:sz w:val="24"/>
          <w:szCs w:val="24"/>
        </w:rPr>
        <w:t>.201</w:t>
      </w:r>
      <w:r w:rsidR="001E546A">
        <w:rPr>
          <w:sz w:val="24"/>
          <w:szCs w:val="24"/>
        </w:rPr>
        <w:t>8 г.</w:t>
      </w:r>
      <w:r w:rsidRPr="00AD49CB">
        <w:rPr>
          <w:sz w:val="24"/>
          <w:szCs w:val="24"/>
        </w:rPr>
        <w:t xml:space="preserve"> № </w:t>
      </w:r>
      <w:r w:rsidR="001E546A">
        <w:rPr>
          <w:sz w:val="24"/>
          <w:szCs w:val="24"/>
        </w:rPr>
        <w:t>274-ЦА</w:t>
      </w:r>
      <w:r w:rsidRPr="00AD49CB">
        <w:rPr>
          <w:sz w:val="24"/>
          <w:szCs w:val="24"/>
        </w:rPr>
        <w:t>;</w:t>
      </w:r>
    </w:p>
    <w:p w:rsidR="00AD49CB" w:rsidRDefault="00AD49CB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AD49CB">
        <w:rPr>
          <w:sz w:val="24"/>
          <w:szCs w:val="24"/>
        </w:rPr>
        <w:t>Руководство «Реализация инвестиционных проектов ПАО «МРСК Центра»</w:t>
      </w:r>
      <w:r w:rsidR="001E546A">
        <w:rPr>
          <w:sz w:val="24"/>
          <w:szCs w:val="24"/>
        </w:rPr>
        <w:t xml:space="preserve"> и ПАО «МРСК Центра и Приволжья»</w:t>
      </w:r>
      <w:r w:rsidRPr="00AD49CB">
        <w:rPr>
          <w:sz w:val="24"/>
          <w:szCs w:val="24"/>
        </w:rPr>
        <w:t xml:space="preserve"> в части выполнения проектно-изыскательских работ, оформления исходно-разрешительной документации, производства строительно-монтажных работ»</w:t>
      </w:r>
      <w:r w:rsidR="001E546A">
        <w:rPr>
          <w:sz w:val="24"/>
          <w:szCs w:val="24"/>
        </w:rPr>
        <w:t xml:space="preserve"> РК 20/12-02/2018</w:t>
      </w:r>
      <w:r w:rsidRPr="00AD49CB">
        <w:rPr>
          <w:sz w:val="24"/>
          <w:szCs w:val="24"/>
        </w:rPr>
        <w:t>, утвержденное приказом ПАО «МРСК Центра» от 1</w:t>
      </w:r>
      <w:r w:rsidR="001E546A">
        <w:rPr>
          <w:sz w:val="24"/>
          <w:szCs w:val="24"/>
        </w:rPr>
        <w:t>5</w:t>
      </w:r>
      <w:r w:rsidRPr="00AD49CB">
        <w:rPr>
          <w:sz w:val="24"/>
          <w:szCs w:val="24"/>
        </w:rPr>
        <w:t>.0</w:t>
      </w:r>
      <w:r w:rsidR="001E546A">
        <w:rPr>
          <w:sz w:val="24"/>
          <w:szCs w:val="24"/>
        </w:rPr>
        <w:t>6</w:t>
      </w:r>
      <w:r w:rsidRPr="00AD49CB">
        <w:rPr>
          <w:sz w:val="24"/>
          <w:szCs w:val="24"/>
        </w:rPr>
        <w:t>.201</w:t>
      </w:r>
      <w:r w:rsidR="001E546A">
        <w:rPr>
          <w:sz w:val="24"/>
          <w:szCs w:val="24"/>
        </w:rPr>
        <w:t>8 г.</w:t>
      </w:r>
      <w:r w:rsidRPr="00AD49CB">
        <w:rPr>
          <w:sz w:val="24"/>
          <w:szCs w:val="24"/>
        </w:rPr>
        <w:t xml:space="preserve"> № </w:t>
      </w:r>
      <w:r w:rsidR="001E546A">
        <w:rPr>
          <w:sz w:val="24"/>
          <w:szCs w:val="24"/>
        </w:rPr>
        <w:t>274</w:t>
      </w:r>
      <w:r w:rsidRPr="00AD49CB">
        <w:rPr>
          <w:sz w:val="24"/>
          <w:szCs w:val="24"/>
        </w:rPr>
        <w:t>-ЦА</w:t>
      </w:r>
      <w:r>
        <w:rPr>
          <w:sz w:val="24"/>
          <w:szCs w:val="24"/>
        </w:rPr>
        <w:t>;</w:t>
      </w:r>
    </w:p>
    <w:p w:rsidR="00945553" w:rsidRPr="00AD49CB" w:rsidRDefault="00945553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Руководство «</w:t>
      </w:r>
      <w:r w:rsidRPr="00945553">
        <w:rPr>
          <w:sz w:val="24"/>
          <w:szCs w:val="24"/>
        </w:rPr>
        <w:t>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</w:t>
      </w:r>
      <w:r>
        <w:rPr>
          <w:sz w:val="24"/>
          <w:szCs w:val="24"/>
        </w:rPr>
        <w:t xml:space="preserve"> РК БП 20/17-01/2018, утвержденное приказом ПАО «МРСК Центра» от 07.11.2018 г. № 515-ЦА;</w:t>
      </w:r>
    </w:p>
    <w:p w:rsidR="005D2A01" w:rsidRPr="00CB35D8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CB35D8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9D1763" w:rsidRPr="00CB35D8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ПУЭ (действующее издание);</w:t>
      </w:r>
    </w:p>
    <w:p w:rsidR="00151762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ПТЭ (действующее издание).</w:t>
      </w:r>
    </w:p>
    <w:p w:rsidR="00151762" w:rsidRDefault="00151762" w:rsidP="00FB4AB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Состав работ.</w:t>
      </w:r>
    </w:p>
    <w:p w:rsidR="00A60233" w:rsidRPr="00CB35D8" w:rsidRDefault="00FB3A9F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Подготовительные работы, организационно-техническая подготовка к </w:t>
      </w:r>
      <w:r w:rsidR="000466AB">
        <w:rPr>
          <w:sz w:val="24"/>
          <w:szCs w:val="24"/>
        </w:rPr>
        <w:t>выполнению работ</w:t>
      </w:r>
      <w:r w:rsidR="001802E4">
        <w:rPr>
          <w:sz w:val="24"/>
          <w:szCs w:val="24"/>
        </w:rPr>
        <w:t>,</w:t>
      </w:r>
      <w:r w:rsidRPr="00CB35D8">
        <w:rPr>
          <w:sz w:val="24"/>
          <w:szCs w:val="24"/>
        </w:rPr>
        <w:t xml:space="preserve"> предварительный осмотр объект</w:t>
      </w:r>
      <w:r w:rsidR="000A2297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и уточнение исходных данных</w:t>
      </w:r>
      <w:r w:rsidR="00A60233" w:rsidRPr="00CB35D8">
        <w:rPr>
          <w:sz w:val="24"/>
          <w:szCs w:val="24"/>
        </w:rPr>
        <w:t>.</w:t>
      </w:r>
    </w:p>
    <w:p w:rsidR="002600E5" w:rsidRPr="00CB35D8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Комплектация материалами и оборудованием.</w:t>
      </w:r>
    </w:p>
    <w:p w:rsidR="00151762" w:rsidRPr="00CB35D8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</w:t>
      </w:r>
      <w:r w:rsidR="00151762" w:rsidRPr="00CB35D8">
        <w:rPr>
          <w:sz w:val="24"/>
          <w:szCs w:val="24"/>
        </w:rPr>
        <w:t>роизводство строительно-монтажных работ</w:t>
      </w:r>
      <w:r w:rsidR="00023DB4" w:rsidRPr="00CB35D8">
        <w:rPr>
          <w:sz w:val="24"/>
          <w:szCs w:val="24"/>
        </w:rPr>
        <w:t xml:space="preserve"> (в т.ч. работы по демонтажу старых линий электропередачи</w:t>
      </w:r>
      <w:r w:rsidR="0078649D">
        <w:rPr>
          <w:sz w:val="24"/>
          <w:szCs w:val="24"/>
        </w:rPr>
        <w:t xml:space="preserve"> и электротехнического оборудования</w:t>
      </w:r>
      <w:r w:rsidR="00AD49CB">
        <w:rPr>
          <w:sz w:val="24"/>
          <w:szCs w:val="24"/>
        </w:rPr>
        <w:t xml:space="preserve"> (при их наличии)</w:t>
      </w:r>
      <w:r w:rsidR="00023DB4" w:rsidRPr="00CB35D8">
        <w:rPr>
          <w:sz w:val="24"/>
          <w:szCs w:val="24"/>
        </w:rPr>
        <w:t>)</w:t>
      </w:r>
      <w:r w:rsidRPr="00CB35D8">
        <w:rPr>
          <w:sz w:val="24"/>
          <w:szCs w:val="24"/>
        </w:rPr>
        <w:t>.</w:t>
      </w:r>
    </w:p>
    <w:p w:rsidR="00151762" w:rsidRPr="00CB35D8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Производство пуско-наладочных работ.</w:t>
      </w:r>
    </w:p>
    <w:p w:rsidR="00A60233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Проведение прием</w:t>
      </w:r>
      <w:r w:rsidR="002600E5" w:rsidRPr="00CB35D8">
        <w:rPr>
          <w:sz w:val="24"/>
          <w:szCs w:val="24"/>
        </w:rPr>
        <w:t>о-сдаточных испытаний и сдача объект</w:t>
      </w:r>
      <w:r w:rsidR="000A2297">
        <w:rPr>
          <w:sz w:val="24"/>
          <w:szCs w:val="24"/>
        </w:rPr>
        <w:t>а</w:t>
      </w:r>
      <w:r w:rsidR="002600E5" w:rsidRPr="00CB35D8">
        <w:rPr>
          <w:sz w:val="24"/>
          <w:szCs w:val="24"/>
        </w:rPr>
        <w:t xml:space="preserve"> </w:t>
      </w:r>
      <w:r w:rsidR="001D2FB5" w:rsidRPr="00CB35D8">
        <w:rPr>
          <w:sz w:val="24"/>
          <w:szCs w:val="24"/>
        </w:rPr>
        <w:t xml:space="preserve">филиалу </w:t>
      </w:r>
      <w:r w:rsidR="00981B70" w:rsidRPr="00CB35D8">
        <w:rPr>
          <w:sz w:val="24"/>
          <w:szCs w:val="24"/>
        </w:rPr>
        <w:t>П</w:t>
      </w:r>
      <w:r w:rsidR="001D2FB5" w:rsidRPr="00CB35D8">
        <w:rPr>
          <w:sz w:val="24"/>
          <w:szCs w:val="24"/>
        </w:rPr>
        <w:t>АО «МРСК Центра»-«Липецкэнерго»</w:t>
      </w:r>
      <w:r w:rsidR="002600E5" w:rsidRPr="00CB35D8">
        <w:rPr>
          <w:sz w:val="24"/>
          <w:szCs w:val="24"/>
        </w:rPr>
        <w:t xml:space="preserve"> </w:t>
      </w:r>
      <w:r w:rsidR="005A1AD6" w:rsidRPr="00CB35D8">
        <w:rPr>
          <w:sz w:val="24"/>
          <w:szCs w:val="24"/>
        </w:rPr>
        <w:t>(</w:t>
      </w:r>
      <w:r w:rsidR="002600E5" w:rsidRPr="00CB35D8">
        <w:rPr>
          <w:sz w:val="24"/>
          <w:szCs w:val="24"/>
        </w:rPr>
        <w:t xml:space="preserve">с </w:t>
      </w:r>
      <w:r w:rsidR="005A1AD6" w:rsidRPr="00CB35D8">
        <w:rPr>
          <w:sz w:val="24"/>
          <w:szCs w:val="24"/>
        </w:rPr>
        <w:t>о</w:t>
      </w:r>
      <w:r w:rsidRPr="00CB35D8">
        <w:rPr>
          <w:sz w:val="24"/>
          <w:szCs w:val="24"/>
        </w:rPr>
        <w:t>формление</w:t>
      </w:r>
      <w:r w:rsidR="002600E5" w:rsidRPr="00CB35D8">
        <w:rPr>
          <w:sz w:val="24"/>
          <w:szCs w:val="24"/>
        </w:rPr>
        <w:t>м</w:t>
      </w:r>
      <w:r w:rsidR="00694EA4">
        <w:rPr>
          <w:sz w:val="24"/>
          <w:szCs w:val="24"/>
        </w:rPr>
        <w:t xml:space="preserve"> формы Р</w:t>
      </w:r>
      <w:r w:rsidRPr="00CB35D8">
        <w:rPr>
          <w:sz w:val="24"/>
          <w:szCs w:val="24"/>
        </w:rPr>
        <w:t>С-14</w:t>
      </w:r>
      <w:r w:rsidR="005A1AD6" w:rsidRPr="00CB35D8">
        <w:rPr>
          <w:sz w:val="24"/>
          <w:szCs w:val="24"/>
        </w:rPr>
        <w:t>)</w:t>
      </w:r>
      <w:r w:rsidRPr="00CB35D8">
        <w:rPr>
          <w:sz w:val="24"/>
          <w:szCs w:val="24"/>
        </w:rPr>
        <w:t>.</w:t>
      </w:r>
    </w:p>
    <w:p w:rsidR="00151762" w:rsidRDefault="00151762" w:rsidP="000E1925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Основные требования к выполнению работ.</w:t>
      </w:r>
    </w:p>
    <w:p w:rsidR="00151762" w:rsidRPr="00CB35D8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Строительные работы выполняются в соответствии с настоящим техническим заданием в 1 этап: строительно-монтажные и пуско-наладочные работы.</w:t>
      </w:r>
    </w:p>
    <w:p w:rsidR="00D03E93" w:rsidRPr="00F36AF4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F36AF4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F36AF4">
        <w:rPr>
          <w:sz w:val="24"/>
          <w:szCs w:val="24"/>
        </w:rPr>
        <w:t>нической</w:t>
      </w:r>
      <w:r w:rsidRPr="00F36AF4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F36AF4">
        <w:rPr>
          <w:sz w:val="24"/>
          <w:szCs w:val="24"/>
        </w:rPr>
        <w:t>,</w:t>
      </w:r>
      <w:r w:rsidR="0034386D" w:rsidRPr="00F36AF4">
        <w:rPr>
          <w:sz w:val="24"/>
          <w:szCs w:val="24"/>
        </w:rPr>
        <w:t xml:space="preserve"> </w:t>
      </w:r>
      <w:r w:rsidR="00180CCB" w:rsidRPr="00F36AF4">
        <w:rPr>
          <w:sz w:val="24"/>
          <w:szCs w:val="24"/>
        </w:rPr>
        <w:t>программой материально-технического снабжения</w:t>
      </w:r>
      <w:r w:rsidRPr="00F36AF4">
        <w:rPr>
          <w:sz w:val="24"/>
          <w:szCs w:val="24"/>
        </w:rPr>
        <w:t xml:space="preserve">. ППР обязательно согласовывается с филиалом </w:t>
      </w:r>
      <w:r w:rsidR="00981B70" w:rsidRPr="00F36AF4">
        <w:rPr>
          <w:sz w:val="24"/>
          <w:szCs w:val="24"/>
        </w:rPr>
        <w:t>П</w:t>
      </w:r>
      <w:r w:rsidRPr="00F36AF4">
        <w:rPr>
          <w:sz w:val="24"/>
          <w:szCs w:val="24"/>
        </w:rPr>
        <w:t>АО «МРСК Центра»-«Липецкэнерго»</w:t>
      </w:r>
      <w:r w:rsidR="00D03E93" w:rsidRPr="00F36AF4">
        <w:rPr>
          <w:sz w:val="24"/>
          <w:szCs w:val="24"/>
        </w:rPr>
        <w:t>.</w:t>
      </w:r>
    </w:p>
    <w:p w:rsidR="00D03E93" w:rsidRPr="00CB35D8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CB35D8">
        <w:rPr>
          <w:sz w:val="24"/>
          <w:szCs w:val="24"/>
        </w:rPr>
        <w:t>ной организации</w:t>
      </w:r>
      <w:r w:rsidRPr="00CB35D8">
        <w:rPr>
          <w:sz w:val="24"/>
          <w:szCs w:val="24"/>
        </w:rPr>
        <w:t>.</w:t>
      </w:r>
    </w:p>
    <w:p w:rsidR="00A60233" w:rsidRPr="00A3790F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</w:t>
      </w:r>
      <w:r w:rsidR="00741651" w:rsidRPr="00CB35D8">
        <w:rPr>
          <w:sz w:val="24"/>
          <w:szCs w:val="24"/>
        </w:rPr>
        <w:t>ная</w:t>
      </w:r>
      <w:r w:rsidR="00AF41B2" w:rsidRPr="00CB35D8">
        <w:rPr>
          <w:sz w:val="24"/>
          <w:szCs w:val="24"/>
        </w:rPr>
        <w:t xml:space="preserve"> организаци</w:t>
      </w:r>
      <w:r w:rsidR="00741651" w:rsidRPr="00CB35D8">
        <w:rPr>
          <w:sz w:val="24"/>
          <w:szCs w:val="24"/>
        </w:rPr>
        <w:t>я</w:t>
      </w:r>
      <w:r w:rsidRPr="00CB35D8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</w:t>
      </w:r>
      <w:r w:rsidR="00D26EB2">
        <w:rPr>
          <w:sz w:val="24"/>
          <w:szCs w:val="24"/>
        </w:rPr>
        <w:t>производства работ</w:t>
      </w:r>
      <w:r w:rsidRPr="00CB35D8">
        <w:rPr>
          <w:sz w:val="24"/>
          <w:szCs w:val="24"/>
        </w:rPr>
        <w:t>.</w:t>
      </w:r>
    </w:p>
    <w:p w:rsidR="00A3790F" w:rsidRPr="00CB35D8" w:rsidRDefault="00A3790F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104932">
        <w:rPr>
          <w:sz w:val="24"/>
          <w:szCs w:val="24"/>
        </w:rPr>
        <w:t xml:space="preserve">сё применяемое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</w:t>
      </w:r>
      <w:r>
        <w:rPr>
          <w:sz w:val="24"/>
          <w:szCs w:val="24"/>
        </w:rPr>
        <w:t>П</w:t>
      </w:r>
      <w:r w:rsidRPr="00104932">
        <w:rPr>
          <w:sz w:val="24"/>
          <w:szCs w:val="24"/>
        </w:rPr>
        <w:t>АО «Россети»</w:t>
      </w:r>
      <w:r>
        <w:rPr>
          <w:sz w:val="24"/>
          <w:szCs w:val="24"/>
        </w:rPr>
        <w:t xml:space="preserve">, а также </w:t>
      </w:r>
      <w:r w:rsidRPr="00104932">
        <w:rPr>
          <w:sz w:val="24"/>
          <w:szCs w:val="24"/>
        </w:rPr>
        <w:t>про</w:t>
      </w:r>
      <w:r>
        <w:rPr>
          <w:sz w:val="24"/>
          <w:szCs w:val="24"/>
        </w:rPr>
        <w:t>йти</w:t>
      </w:r>
      <w:r w:rsidRPr="00104932">
        <w:rPr>
          <w:sz w:val="24"/>
          <w:szCs w:val="24"/>
        </w:rPr>
        <w:t xml:space="preserve"> проце</w:t>
      </w:r>
      <w:r>
        <w:rPr>
          <w:sz w:val="24"/>
          <w:szCs w:val="24"/>
        </w:rPr>
        <w:t>дуру аттестации в ПАО «Россети» (при условии наличия в перечнях оборудования и материалов, подлежащих аттестации).</w:t>
      </w:r>
    </w:p>
    <w:p w:rsidR="00D03E93" w:rsidRPr="00CB35D8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CB35D8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CB35D8">
        <w:rPr>
          <w:sz w:val="24"/>
          <w:szCs w:val="24"/>
        </w:rPr>
        <w:t xml:space="preserve">филиалом </w:t>
      </w:r>
      <w:r w:rsidR="00981B70" w:rsidRPr="00CB35D8">
        <w:rPr>
          <w:sz w:val="24"/>
          <w:szCs w:val="24"/>
        </w:rPr>
        <w:t>П</w:t>
      </w:r>
      <w:r w:rsidR="00AF41B2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CB35D8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CB35D8" w:rsidRDefault="00B062B6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CB35D8">
        <w:rPr>
          <w:sz w:val="24"/>
          <w:szCs w:val="24"/>
        </w:rPr>
        <w:t>,</w:t>
      </w:r>
      <w:r w:rsidRPr="00CB35D8">
        <w:rPr>
          <w:sz w:val="24"/>
          <w:szCs w:val="24"/>
        </w:rPr>
        <w:t xml:space="preserve"> сертификаты</w:t>
      </w:r>
      <w:r w:rsidR="00741651" w:rsidRPr="00CB35D8">
        <w:rPr>
          <w:sz w:val="24"/>
          <w:szCs w:val="24"/>
        </w:rPr>
        <w:t xml:space="preserve"> и документы о качестве на каждую поставляемую партию</w:t>
      </w:r>
      <w:r w:rsidRPr="00CB35D8">
        <w:rPr>
          <w:sz w:val="24"/>
          <w:szCs w:val="24"/>
        </w:rPr>
        <w:t>.</w:t>
      </w:r>
    </w:p>
    <w:p w:rsidR="00DA60A9" w:rsidRPr="00CB35D8" w:rsidRDefault="00DA60A9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CB35D8">
        <w:rPr>
          <w:sz w:val="24"/>
          <w:szCs w:val="24"/>
        </w:rPr>
        <w:t>ная организация</w:t>
      </w:r>
      <w:r w:rsidR="00711777" w:rsidRPr="00CB35D8">
        <w:rPr>
          <w:sz w:val="24"/>
          <w:szCs w:val="24"/>
        </w:rPr>
        <w:t xml:space="preserve"> (и привлекаемые Субподрядчики)</w:t>
      </w:r>
      <w:r w:rsidRPr="00CB35D8">
        <w:rPr>
          <w:sz w:val="24"/>
          <w:szCs w:val="24"/>
        </w:rPr>
        <w:t xml:space="preserve"> обязан</w:t>
      </w:r>
      <w:r w:rsidR="00AF41B2" w:rsidRPr="00CB35D8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применить передовые и наиболее рациональные </w:t>
      </w:r>
      <w:r w:rsidR="00741651" w:rsidRPr="00CB35D8">
        <w:rPr>
          <w:sz w:val="24"/>
          <w:szCs w:val="24"/>
        </w:rPr>
        <w:t>технологии</w:t>
      </w:r>
      <w:r w:rsidRPr="00CB35D8">
        <w:rPr>
          <w:sz w:val="24"/>
          <w:szCs w:val="24"/>
        </w:rPr>
        <w:t xml:space="preserve"> монтажа.</w:t>
      </w:r>
    </w:p>
    <w:p w:rsidR="00B062B6" w:rsidRPr="00F36AF4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Подрядная организация</w:t>
      </w:r>
      <w:r w:rsidR="00711777" w:rsidRPr="00F36AF4">
        <w:rPr>
          <w:spacing w:val="-2"/>
          <w:sz w:val="24"/>
          <w:szCs w:val="24"/>
        </w:rPr>
        <w:t xml:space="preserve"> </w:t>
      </w:r>
      <w:r w:rsidR="00B062B6" w:rsidRPr="00F36AF4">
        <w:rPr>
          <w:spacing w:val="-2"/>
          <w:sz w:val="24"/>
          <w:szCs w:val="24"/>
        </w:rPr>
        <w:t xml:space="preserve"> ведет исполнительную документацию на протяжении всего периода производства </w:t>
      </w:r>
      <w:r w:rsidR="00711777" w:rsidRPr="00F36AF4">
        <w:rPr>
          <w:spacing w:val="-2"/>
          <w:sz w:val="24"/>
          <w:szCs w:val="24"/>
        </w:rPr>
        <w:t>строительно-монтажных и пуско-наладочных работ</w:t>
      </w:r>
      <w:r w:rsidR="00B062B6" w:rsidRPr="00F36AF4">
        <w:rPr>
          <w:spacing w:val="-2"/>
          <w:sz w:val="24"/>
          <w:szCs w:val="24"/>
        </w:rPr>
        <w:t xml:space="preserve"> в соответствии СНиП и </w:t>
      </w:r>
      <w:r w:rsidR="00B062B6" w:rsidRPr="00F36AF4">
        <w:rPr>
          <w:spacing w:val="-2"/>
          <w:sz w:val="24"/>
          <w:szCs w:val="24"/>
        </w:rPr>
        <w:lastRenderedPageBreak/>
        <w:t xml:space="preserve">передает ее </w:t>
      </w:r>
      <w:r w:rsidRPr="00F36AF4">
        <w:rPr>
          <w:spacing w:val="-2"/>
          <w:sz w:val="24"/>
          <w:szCs w:val="24"/>
        </w:rPr>
        <w:t xml:space="preserve">филиалу </w:t>
      </w:r>
      <w:r w:rsidR="00981B70" w:rsidRPr="00F36AF4">
        <w:rPr>
          <w:spacing w:val="-2"/>
          <w:sz w:val="24"/>
          <w:szCs w:val="24"/>
        </w:rPr>
        <w:t>П</w:t>
      </w:r>
      <w:r w:rsidRPr="00F36AF4">
        <w:rPr>
          <w:spacing w:val="-2"/>
          <w:sz w:val="24"/>
          <w:szCs w:val="24"/>
        </w:rPr>
        <w:t>АО «МРСК Центра»-«Липецкэнерго»</w:t>
      </w:r>
      <w:r w:rsidR="00B062B6" w:rsidRPr="00F36AF4">
        <w:rPr>
          <w:spacing w:val="-2"/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по завершении очереди реконструкции</w:t>
      </w:r>
      <w:r w:rsidR="000466AB" w:rsidRPr="00F36AF4">
        <w:rPr>
          <w:spacing w:val="-2"/>
          <w:sz w:val="24"/>
          <w:szCs w:val="24"/>
        </w:rPr>
        <w:t xml:space="preserve"> (строительства)</w:t>
      </w:r>
      <w:r w:rsidR="00711777" w:rsidRPr="00F36AF4">
        <w:rPr>
          <w:spacing w:val="-2"/>
          <w:sz w:val="24"/>
          <w:szCs w:val="24"/>
        </w:rPr>
        <w:t xml:space="preserve"> </w:t>
      </w:r>
      <w:r w:rsidR="00B062B6" w:rsidRPr="00F36AF4">
        <w:rPr>
          <w:spacing w:val="-2"/>
          <w:sz w:val="24"/>
          <w:szCs w:val="24"/>
        </w:rPr>
        <w:t xml:space="preserve">или полного завершения реконструкции </w:t>
      </w:r>
      <w:r w:rsidR="000466AB" w:rsidRPr="00F36AF4">
        <w:rPr>
          <w:spacing w:val="-2"/>
          <w:sz w:val="24"/>
          <w:szCs w:val="24"/>
        </w:rPr>
        <w:t xml:space="preserve">(строительства) </w:t>
      </w:r>
      <w:r w:rsidR="00B062B6" w:rsidRPr="00F36AF4">
        <w:rPr>
          <w:spacing w:val="-2"/>
          <w:sz w:val="24"/>
          <w:szCs w:val="24"/>
        </w:rPr>
        <w:t>объект</w:t>
      </w:r>
      <w:r w:rsidR="000466AB" w:rsidRPr="00F36AF4">
        <w:rPr>
          <w:spacing w:val="-2"/>
          <w:sz w:val="24"/>
          <w:szCs w:val="24"/>
        </w:rPr>
        <w:t>а</w:t>
      </w:r>
      <w:r w:rsidR="00B062B6" w:rsidRPr="00F36AF4">
        <w:rPr>
          <w:spacing w:val="-2"/>
          <w:sz w:val="24"/>
          <w:szCs w:val="24"/>
        </w:rPr>
        <w:t>.</w:t>
      </w:r>
    </w:p>
    <w:p w:rsidR="00B062B6" w:rsidRPr="00CB35D8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B062B6" w:rsidRPr="00CB35D8">
        <w:rPr>
          <w:sz w:val="24"/>
          <w:szCs w:val="24"/>
        </w:rPr>
        <w:t xml:space="preserve"> самостоятельно оформляет разрешени</w:t>
      </w:r>
      <w:r w:rsidR="00D26EB2">
        <w:rPr>
          <w:sz w:val="24"/>
          <w:szCs w:val="24"/>
        </w:rPr>
        <w:t>я</w:t>
      </w:r>
      <w:r w:rsidR="00B062B6" w:rsidRPr="00CB35D8">
        <w:rPr>
          <w:sz w:val="24"/>
          <w:szCs w:val="24"/>
        </w:rPr>
        <w:t xml:space="preserve"> на производство земляных работ </w:t>
      </w:r>
      <w:r w:rsidR="000A2297">
        <w:rPr>
          <w:sz w:val="24"/>
          <w:szCs w:val="24"/>
        </w:rPr>
        <w:t>на объекте</w:t>
      </w:r>
      <w:r w:rsidR="00B062B6" w:rsidRPr="00CB35D8">
        <w:rPr>
          <w:sz w:val="24"/>
          <w:szCs w:val="24"/>
        </w:rPr>
        <w:t xml:space="preserve"> и несет полную ответственность при нарушении производства работ.</w:t>
      </w:r>
    </w:p>
    <w:p w:rsidR="00B062B6" w:rsidRPr="00DD2A1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Все необходимые согласования с шефмонтажными и сторонними организациями, возникающие в про</w:t>
      </w:r>
      <w:r w:rsidR="00AF41B2" w:rsidRPr="00CB35D8">
        <w:rPr>
          <w:sz w:val="24"/>
          <w:szCs w:val="24"/>
        </w:rPr>
        <w:t xml:space="preserve">цессе производства работ Подрядная организация </w:t>
      </w:r>
      <w:r w:rsidRPr="00CB35D8">
        <w:rPr>
          <w:sz w:val="24"/>
          <w:szCs w:val="24"/>
        </w:rPr>
        <w:t>выполняет самостоятельно.</w:t>
      </w:r>
    </w:p>
    <w:p w:rsidR="00DD2A1B" w:rsidRPr="00CB35D8" w:rsidRDefault="00DD2A1B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Все изменения проектных решений должны быть согласованы с филиалом ПАО «МРСК Центра»-«Липецкэнерго» и проектной организацией</w:t>
      </w:r>
      <w:r>
        <w:rPr>
          <w:sz w:val="24"/>
          <w:szCs w:val="24"/>
        </w:rPr>
        <w:t>.</w:t>
      </w:r>
    </w:p>
    <w:p w:rsidR="00D97CB8" w:rsidRPr="00CB35D8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</w:t>
      </w:r>
      <w:r w:rsidR="00AF41B2" w:rsidRPr="00CB35D8">
        <w:rPr>
          <w:sz w:val="24"/>
          <w:szCs w:val="24"/>
        </w:rPr>
        <w:t>ная организация</w:t>
      </w:r>
      <w:r w:rsidRPr="00CB35D8">
        <w:rPr>
          <w:sz w:val="24"/>
          <w:szCs w:val="24"/>
        </w:rPr>
        <w:t xml:space="preserve"> </w:t>
      </w:r>
      <w:r w:rsidR="00AF41B2" w:rsidRPr="00CB35D8">
        <w:rPr>
          <w:sz w:val="24"/>
          <w:szCs w:val="24"/>
        </w:rPr>
        <w:t>обязана</w:t>
      </w:r>
      <w:r w:rsidRPr="00CB35D8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CB35D8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CB35D8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CB35D8" w:rsidRDefault="00660006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CB35D8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 поставке и монтажу допускается оборудование, отвечающее</w:t>
      </w:r>
      <w:r w:rsidR="003A2B03" w:rsidRPr="00CB35D8">
        <w:rPr>
          <w:sz w:val="24"/>
          <w:szCs w:val="24"/>
        </w:rPr>
        <w:t>:</w:t>
      </w:r>
    </w:p>
    <w:p w:rsidR="006023FB" w:rsidRPr="00CC3344" w:rsidRDefault="006023FB" w:rsidP="006023FB">
      <w:pPr>
        <w:pStyle w:val="af6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contextualSpacing/>
        <w:jc w:val="both"/>
        <w:rPr>
          <w:spacing w:val="-2"/>
          <w:sz w:val="24"/>
          <w:szCs w:val="24"/>
        </w:rPr>
      </w:pPr>
      <w:r w:rsidRPr="00CC3344">
        <w:rPr>
          <w:spacing w:val="-2"/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 (с изменениями от 3 января 2001 г., 21 августа 2002 г.);</w:t>
      </w:r>
    </w:p>
    <w:p w:rsidR="006023FB" w:rsidRDefault="006023FB" w:rsidP="006023FB">
      <w:pPr>
        <w:pStyle w:val="af6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23FB" w:rsidRDefault="006023FB" w:rsidP="006023FB">
      <w:pPr>
        <w:pStyle w:val="10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36AF4">
        <w:rPr>
          <w:sz w:val="24"/>
          <w:szCs w:val="24"/>
        </w:rPr>
        <w:t>поставляемое электротехническое оборудование отечественного и зарубежного производства  должно быть аттестовано ПАО «Россети». Для неаттестованного оборудования необходимо положительное заключение Комиссии ПАО «МРСК Центра» по допуску об</w:t>
      </w:r>
      <w:r w:rsidR="00945553">
        <w:rPr>
          <w:sz w:val="24"/>
          <w:szCs w:val="24"/>
        </w:rPr>
        <w:t>орудования, материалов и систем;</w:t>
      </w:r>
    </w:p>
    <w:p w:rsidR="00945553" w:rsidRPr="00F36AF4" w:rsidRDefault="00945553" w:rsidP="006023FB">
      <w:pPr>
        <w:pStyle w:val="10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внешний вид должен удовлетворять требованиям руководства «</w:t>
      </w:r>
      <w:r w:rsidRPr="00945553">
        <w:rPr>
          <w:sz w:val="24"/>
          <w:szCs w:val="24"/>
        </w:rPr>
        <w:t>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</w:t>
      </w:r>
      <w:r>
        <w:rPr>
          <w:sz w:val="24"/>
          <w:szCs w:val="24"/>
        </w:rPr>
        <w:t xml:space="preserve"> РК БП 20/17-01/2018, утвержденного приказом ПАО «МРСК Центра» от 07.11.2018 г. № 515-ЦА.</w:t>
      </w:r>
    </w:p>
    <w:p w:rsidR="005A1AD6" w:rsidRPr="00CB35D8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981B70" w:rsidRPr="00CB35D8">
        <w:rPr>
          <w:color w:val="000000"/>
          <w:sz w:val="24"/>
          <w:szCs w:val="24"/>
        </w:rPr>
        <w:t>П</w:t>
      </w:r>
      <w:r w:rsidRPr="00CB35D8">
        <w:rPr>
          <w:color w:val="000000"/>
          <w:sz w:val="24"/>
          <w:szCs w:val="24"/>
        </w:rPr>
        <w:t>АО «МРСК Центра»-«Липецкэнерго»</w:t>
      </w:r>
      <w:r w:rsidR="00A47608" w:rsidRPr="00CB35D8">
        <w:rPr>
          <w:color w:val="000000"/>
          <w:sz w:val="24"/>
          <w:szCs w:val="24"/>
        </w:rPr>
        <w:t>.</w:t>
      </w:r>
    </w:p>
    <w:p w:rsidR="005A1AD6" w:rsidRPr="00CB35D8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A47608" w:rsidRPr="00CB35D8">
        <w:rPr>
          <w:sz w:val="24"/>
          <w:szCs w:val="24"/>
        </w:rPr>
        <w:t xml:space="preserve"> </w:t>
      </w:r>
      <w:r w:rsidR="005A1AD6" w:rsidRPr="00CB35D8">
        <w:rPr>
          <w:sz w:val="24"/>
          <w:szCs w:val="24"/>
        </w:rPr>
        <w:t>обязан</w:t>
      </w:r>
      <w:r w:rsidR="00711777" w:rsidRPr="00CB35D8">
        <w:rPr>
          <w:sz w:val="24"/>
          <w:szCs w:val="24"/>
        </w:rPr>
        <w:t>а</w:t>
      </w:r>
      <w:r w:rsidR="00A47608" w:rsidRPr="00CB35D8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CB35D8">
        <w:rPr>
          <w:sz w:val="24"/>
          <w:szCs w:val="24"/>
        </w:rPr>
        <w:t xml:space="preserve"> к поставляемому оборудованию</w:t>
      </w:r>
      <w:r w:rsidR="00A47608" w:rsidRPr="00CB35D8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CB35D8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CB35D8">
        <w:rPr>
          <w:color w:val="000000"/>
          <w:sz w:val="24"/>
          <w:szCs w:val="24"/>
        </w:rPr>
        <w:t>687, ГОСТ 14192, ГОСТ 23216 и ГОСТ 15150-69</w:t>
      </w:r>
      <w:r w:rsidRPr="00CB35D8">
        <w:rPr>
          <w:sz w:val="24"/>
          <w:szCs w:val="24"/>
        </w:rPr>
        <w:t xml:space="preserve"> или соответствующих МЭК.</w:t>
      </w:r>
    </w:p>
    <w:p w:rsidR="00A47608" w:rsidRPr="00F36AF4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Гарантия на поставляемо</w:t>
      </w:r>
      <w:r w:rsidR="00A47608" w:rsidRPr="00F36AF4">
        <w:rPr>
          <w:spacing w:val="-2"/>
          <w:sz w:val="24"/>
          <w:szCs w:val="24"/>
        </w:rPr>
        <w:t>е оборудование</w:t>
      </w:r>
      <w:r w:rsidRPr="00F36AF4">
        <w:rPr>
          <w:spacing w:val="-2"/>
          <w:sz w:val="24"/>
          <w:szCs w:val="24"/>
        </w:rPr>
        <w:t xml:space="preserve"> и ЗИП</w:t>
      </w:r>
      <w:r w:rsidR="00A47608" w:rsidRPr="00F36AF4">
        <w:rPr>
          <w:spacing w:val="-2"/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F36AF4">
        <w:rPr>
          <w:spacing w:val="-2"/>
          <w:sz w:val="24"/>
          <w:szCs w:val="24"/>
        </w:rPr>
        <w:t xml:space="preserve"> </w:t>
      </w:r>
      <w:r w:rsidR="00A47608" w:rsidRPr="00F36AF4">
        <w:rPr>
          <w:spacing w:val="-2"/>
          <w:sz w:val="24"/>
          <w:szCs w:val="24"/>
        </w:rPr>
        <w:t>– с момента ввода оборудования в эксплуатацию. П</w:t>
      </w:r>
      <w:r w:rsidR="006125AC" w:rsidRPr="00F36AF4">
        <w:rPr>
          <w:spacing w:val="-2"/>
          <w:sz w:val="24"/>
          <w:szCs w:val="24"/>
        </w:rPr>
        <w:t>одряд</w:t>
      </w:r>
      <w:r w:rsidR="00F66FC0" w:rsidRPr="00F36AF4">
        <w:rPr>
          <w:spacing w:val="-2"/>
          <w:sz w:val="24"/>
          <w:szCs w:val="24"/>
        </w:rPr>
        <w:t>ная организация</w:t>
      </w:r>
      <w:r w:rsidR="00711777" w:rsidRPr="00F36AF4">
        <w:rPr>
          <w:spacing w:val="-2"/>
          <w:sz w:val="24"/>
          <w:szCs w:val="24"/>
        </w:rPr>
        <w:t xml:space="preserve"> долж</w:t>
      </w:r>
      <w:r w:rsidR="00A47608" w:rsidRPr="00F36AF4">
        <w:rPr>
          <w:spacing w:val="-2"/>
          <w:sz w:val="24"/>
          <w:szCs w:val="24"/>
        </w:rPr>
        <w:t>н</w:t>
      </w:r>
      <w:r w:rsidR="00711777" w:rsidRPr="00F36AF4">
        <w:rPr>
          <w:spacing w:val="-2"/>
          <w:sz w:val="24"/>
          <w:szCs w:val="24"/>
        </w:rPr>
        <w:t>а</w:t>
      </w:r>
      <w:r w:rsidR="00A47608" w:rsidRPr="00F36AF4">
        <w:rPr>
          <w:spacing w:val="-2"/>
          <w:sz w:val="24"/>
          <w:szCs w:val="24"/>
        </w:rPr>
        <w:t xml:space="preserve"> за свой счет  и  сроки, согласованные с </w:t>
      </w:r>
      <w:r w:rsidR="00F66FC0" w:rsidRPr="00F36AF4">
        <w:rPr>
          <w:spacing w:val="-2"/>
          <w:sz w:val="24"/>
          <w:szCs w:val="24"/>
        </w:rPr>
        <w:t xml:space="preserve">филиалом </w:t>
      </w:r>
      <w:r w:rsidR="00981B70" w:rsidRPr="00F36AF4">
        <w:rPr>
          <w:spacing w:val="-2"/>
          <w:sz w:val="24"/>
          <w:szCs w:val="24"/>
        </w:rPr>
        <w:t>П</w:t>
      </w:r>
      <w:r w:rsidR="00F66FC0" w:rsidRPr="00F36AF4">
        <w:rPr>
          <w:spacing w:val="-2"/>
          <w:sz w:val="24"/>
          <w:szCs w:val="24"/>
        </w:rPr>
        <w:t>АО «МРСК Центра»-«Липецкэнерго»</w:t>
      </w:r>
      <w:r w:rsidR="00A47608" w:rsidRPr="00F36AF4">
        <w:rPr>
          <w:spacing w:val="-2"/>
          <w:sz w:val="24"/>
          <w:szCs w:val="24"/>
        </w:rPr>
        <w:t>, устранять любые дефекты в по</w:t>
      </w:r>
      <w:r w:rsidR="00CE6FA7" w:rsidRPr="00F36AF4">
        <w:rPr>
          <w:spacing w:val="-2"/>
          <w:sz w:val="24"/>
          <w:szCs w:val="24"/>
        </w:rPr>
        <w:t>ставляемом</w:t>
      </w:r>
      <w:r w:rsidR="00A47608" w:rsidRPr="00F36AF4">
        <w:rPr>
          <w:spacing w:val="-2"/>
          <w:sz w:val="24"/>
          <w:szCs w:val="24"/>
        </w:rPr>
        <w:t xml:space="preserve"> оборудовании</w:t>
      </w:r>
      <w:r w:rsidRPr="00F36AF4">
        <w:rPr>
          <w:spacing w:val="-2"/>
          <w:sz w:val="24"/>
          <w:szCs w:val="24"/>
        </w:rPr>
        <w:t xml:space="preserve"> и</w:t>
      </w:r>
      <w:r w:rsidR="00A47608" w:rsidRPr="00F36AF4">
        <w:rPr>
          <w:spacing w:val="-2"/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F36AF4">
        <w:rPr>
          <w:spacing w:val="-2"/>
          <w:sz w:val="24"/>
          <w:szCs w:val="24"/>
        </w:rPr>
        <w:t xml:space="preserve">Подрядная организация </w:t>
      </w:r>
      <w:r w:rsidR="00A47608" w:rsidRPr="00F36AF4">
        <w:rPr>
          <w:spacing w:val="-2"/>
          <w:sz w:val="24"/>
          <w:szCs w:val="24"/>
        </w:rPr>
        <w:t>обязан</w:t>
      </w:r>
      <w:r w:rsidR="00F66FC0" w:rsidRPr="00F36AF4">
        <w:rPr>
          <w:spacing w:val="-2"/>
          <w:sz w:val="24"/>
          <w:szCs w:val="24"/>
        </w:rPr>
        <w:t>а</w:t>
      </w:r>
      <w:r w:rsidR="00A47608" w:rsidRPr="00F36AF4">
        <w:rPr>
          <w:spacing w:val="-2"/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F36AF4">
        <w:rPr>
          <w:spacing w:val="-2"/>
          <w:sz w:val="24"/>
          <w:szCs w:val="24"/>
        </w:rPr>
        <w:t xml:space="preserve">филиала </w:t>
      </w:r>
      <w:r w:rsidR="00981B70" w:rsidRPr="00F36AF4">
        <w:rPr>
          <w:spacing w:val="-2"/>
          <w:sz w:val="24"/>
          <w:szCs w:val="24"/>
        </w:rPr>
        <w:t>П</w:t>
      </w:r>
      <w:r w:rsidR="00F22A5F" w:rsidRPr="00F36AF4">
        <w:rPr>
          <w:spacing w:val="-2"/>
          <w:sz w:val="24"/>
          <w:szCs w:val="24"/>
        </w:rPr>
        <w:t>АО «МРСК Центра»-«Липецкэнерго»</w:t>
      </w:r>
      <w:r w:rsidR="00A47608" w:rsidRPr="00F36AF4">
        <w:rPr>
          <w:spacing w:val="-2"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CB35D8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CB35D8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lastRenderedPageBreak/>
        <w:t>По всем видам оборудования Подряд</w:t>
      </w:r>
      <w:r w:rsidR="00F22A5F" w:rsidRPr="00CB35D8">
        <w:rPr>
          <w:sz w:val="24"/>
          <w:szCs w:val="24"/>
        </w:rPr>
        <w:t>ная организация</w:t>
      </w:r>
      <w:r w:rsidRPr="00CB35D8">
        <w:rPr>
          <w:sz w:val="24"/>
          <w:szCs w:val="24"/>
        </w:rPr>
        <w:t xml:space="preserve"> должн</w:t>
      </w:r>
      <w:r w:rsidR="00F22A5F" w:rsidRPr="00CB35D8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предоставить полный комплект технической и эксплуатационной  документации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CB35D8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Предоставляемая П</w:t>
      </w:r>
      <w:r w:rsidR="00F22A5F" w:rsidRPr="00CB35D8">
        <w:rPr>
          <w:sz w:val="24"/>
          <w:szCs w:val="24"/>
        </w:rPr>
        <w:t>одрядной организацией</w:t>
      </w:r>
      <w:r w:rsidRPr="00CB35D8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CB35D8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паспорт;</w:t>
      </w:r>
    </w:p>
    <w:p w:rsidR="0085695E" w:rsidRPr="00CB35D8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комплект электрических схем;</w:t>
      </w:r>
    </w:p>
    <w:p w:rsidR="0085695E" w:rsidRPr="00CB35D8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руководство по эксплуатации.</w:t>
      </w:r>
    </w:p>
    <w:p w:rsidR="0067564B" w:rsidRPr="00CB35D8" w:rsidRDefault="0067564B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П</w:t>
      </w:r>
      <w:r w:rsidR="00950607" w:rsidRPr="00CB35D8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F36AF4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F36AF4">
        <w:rPr>
          <w:spacing w:val="-4"/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F36AF4">
        <w:rPr>
          <w:spacing w:val="-4"/>
          <w:sz w:val="24"/>
          <w:szCs w:val="24"/>
        </w:rPr>
        <w:t>ое</w:t>
      </w:r>
      <w:r w:rsidRPr="00F36AF4">
        <w:rPr>
          <w:spacing w:val="-4"/>
          <w:sz w:val="24"/>
          <w:szCs w:val="24"/>
        </w:rPr>
        <w:t xml:space="preserve"> должностн</w:t>
      </w:r>
      <w:r w:rsidR="00711777" w:rsidRPr="00F36AF4">
        <w:rPr>
          <w:spacing w:val="-4"/>
          <w:sz w:val="24"/>
          <w:szCs w:val="24"/>
        </w:rPr>
        <w:t>ое</w:t>
      </w:r>
      <w:r w:rsidRPr="00F36AF4">
        <w:rPr>
          <w:spacing w:val="-4"/>
          <w:sz w:val="24"/>
          <w:szCs w:val="24"/>
        </w:rPr>
        <w:t xml:space="preserve"> лиц</w:t>
      </w:r>
      <w:r w:rsidR="00711777" w:rsidRPr="00F36AF4">
        <w:rPr>
          <w:spacing w:val="-4"/>
          <w:sz w:val="24"/>
          <w:szCs w:val="24"/>
        </w:rPr>
        <w:t>о, отве</w:t>
      </w:r>
      <w:r w:rsidR="00741651" w:rsidRPr="00F36AF4">
        <w:rPr>
          <w:spacing w:val="-4"/>
          <w:sz w:val="24"/>
          <w:szCs w:val="24"/>
        </w:rPr>
        <w:t>тственное</w:t>
      </w:r>
      <w:r w:rsidRPr="00F36AF4">
        <w:rPr>
          <w:spacing w:val="-4"/>
          <w:sz w:val="24"/>
          <w:szCs w:val="24"/>
        </w:rPr>
        <w:t xml:space="preserve"> за осуществление </w:t>
      </w:r>
      <w:r w:rsidR="000466AB" w:rsidRPr="00F36AF4">
        <w:rPr>
          <w:spacing w:val="-4"/>
          <w:sz w:val="24"/>
          <w:szCs w:val="24"/>
        </w:rPr>
        <w:t xml:space="preserve">работ на </w:t>
      </w:r>
      <w:r w:rsidRPr="00F36AF4">
        <w:rPr>
          <w:spacing w:val="-4"/>
          <w:sz w:val="24"/>
          <w:szCs w:val="24"/>
        </w:rPr>
        <w:t>объект</w:t>
      </w:r>
      <w:r w:rsidR="000A2297" w:rsidRPr="00F36AF4">
        <w:rPr>
          <w:spacing w:val="-4"/>
          <w:sz w:val="24"/>
          <w:szCs w:val="24"/>
        </w:rPr>
        <w:t>е</w:t>
      </w:r>
      <w:r w:rsidR="002B5192" w:rsidRPr="00F36AF4">
        <w:rPr>
          <w:spacing w:val="-4"/>
          <w:sz w:val="24"/>
          <w:szCs w:val="24"/>
        </w:rPr>
        <w:t>, а так же лиц</w:t>
      </w:r>
      <w:r w:rsidR="00711777" w:rsidRPr="00F36AF4">
        <w:rPr>
          <w:spacing w:val="-4"/>
          <w:sz w:val="24"/>
          <w:szCs w:val="24"/>
        </w:rPr>
        <w:t xml:space="preserve"> осуществляющих</w:t>
      </w:r>
      <w:r w:rsidR="002B5192" w:rsidRPr="00F36AF4">
        <w:rPr>
          <w:spacing w:val="-4"/>
          <w:sz w:val="24"/>
          <w:szCs w:val="24"/>
        </w:rPr>
        <w:t xml:space="preserve"> производственный контроль качества выполняемых работ</w:t>
      </w:r>
      <w:r w:rsidR="00711777" w:rsidRPr="00F36AF4">
        <w:rPr>
          <w:spacing w:val="-4"/>
          <w:sz w:val="24"/>
          <w:szCs w:val="24"/>
        </w:rPr>
        <w:t>, аттестованных</w:t>
      </w:r>
      <w:r w:rsidRPr="00F36AF4">
        <w:rPr>
          <w:spacing w:val="-4"/>
          <w:sz w:val="24"/>
          <w:szCs w:val="24"/>
        </w:rPr>
        <w:t xml:space="preserve"> в установленном порядке с подтверждением наличия </w:t>
      </w:r>
      <w:r w:rsidR="00741651" w:rsidRPr="00F36AF4">
        <w:rPr>
          <w:spacing w:val="-4"/>
          <w:sz w:val="24"/>
          <w:szCs w:val="24"/>
        </w:rPr>
        <w:t>свидетельств и удостоверений</w:t>
      </w:r>
      <w:r w:rsidRPr="00F36AF4">
        <w:rPr>
          <w:spacing w:val="-4"/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981B70" w:rsidRPr="00F36AF4">
        <w:rPr>
          <w:spacing w:val="-4"/>
          <w:sz w:val="24"/>
          <w:szCs w:val="24"/>
        </w:rPr>
        <w:t>П</w:t>
      </w:r>
      <w:r w:rsidRPr="00F36AF4">
        <w:rPr>
          <w:spacing w:val="-4"/>
          <w:sz w:val="24"/>
          <w:szCs w:val="24"/>
        </w:rPr>
        <w:t>АО «МРСК Центра»-«Липецкэнерго» заверенн</w:t>
      </w:r>
      <w:r w:rsidR="00741651" w:rsidRPr="00F36AF4">
        <w:rPr>
          <w:spacing w:val="-4"/>
          <w:sz w:val="24"/>
          <w:szCs w:val="24"/>
        </w:rPr>
        <w:t>ые</w:t>
      </w:r>
      <w:r w:rsidR="00711777" w:rsidRPr="00F36AF4">
        <w:rPr>
          <w:spacing w:val="-4"/>
          <w:sz w:val="24"/>
          <w:szCs w:val="24"/>
        </w:rPr>
        <w:t xml:space="preserve"> в установленном порядке копи</w:t>
      </w:r>
      <w:r w:rsidR="00741651" w:rsidRPr="00F36AF4">
        <w:rPr>
          <w:spacing w:val="-4"/>
          <w:sz w:val="24"/>
          <w:szCs w:val="24"/>
        </w:rPr>
        <w:t>и</w:t>
      </w:r>
      <w:r w:rsidRPr="00F36AF4">
        <w:rPr>
          <w:spacing w:val="-4"/>
          <w:sz w:val="24"/>
          <w:szCs w:val="24"/>
        </w:rPr>
        <w:t xml:space="preserve"> соответствующих распорядительных документов.</w:t>
      </w:r>
    </w:p>
    <w:p w:rsidR="0067564B" w:rsidRPr="00F36AF4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Персонально ответственное должностное лицо Подрядной орг</w:t>
      </w:r>
      <w:r w:rsidR="00D26EB2" w:rsidRPr="00F36AF4">
        <w:rPr>
          <w:spacing w:val="-2"/>
          <w:sz w:val="24"/>
          <w:szCs w:val="24"/>
        </w:rPr>
        <w:t>анизации участвующее в выполнении работ</w:t>
      </w:r>
      <w:r w:rsidR="00B3265E" w:rsidRPr="00F36AF4">
        <w:rPr>
          <w:spacing w:val="-2"/>
          <w:sz w:val="24"/>
          <w:szCs w:val="24"/>
        </w:rPr>
        <w:t>, а так же лиц</w:t>
      </w:r>
      <w:r w:rsidR="00711777" w:rsidRPr="00F36AF4">
        <w:rPr>
          <w:spacing w:val="-2"/>
          <w:sz w:val="24"/>
          <w:szCs w:val="24"/>
        </w:rPr>
        <w:t>а осуществляющие</w:t>
      </w:r>
      <w:r w:rsidR="00B3265E" w:rsidRPr="00F36AF4">
        <w:rPr>
          <w:spacing w:val="-2"/>
          <w:sz w:val="24"/>
          <w:szCs w:val="24"/>
        </w:rPr>
        <w:t xml:space="preserve"> производственный контроль качества выполняемых работ</w:t>
      </w:r>
      <w:r w:rsidRPr="00F36AF4">
        <w:rPr>
          <w:spacing w:val="-2"/>
          <w:sz w:val="24"/>
          <w:szCs w:val="24"/>
        </w:rPr>
        <w:t xml:space="preserve">, совместно с представителями филиала </w:t>
      </w:r>
      <w:r w:rsidR="00981B70" w:rsidRPr="00F36AF4">
        <w:rPr>
          <w:spacing w:val="-2"/>
          <w:sz w:val="24"/>
          <w:szCs w:val="24"/>
        </w:rPr>
        <w:t>П</w:t>
      </w:r>
      <w:r w:rsidRPr="00F36AF4">
        <w:rPr>
          <w:spacing w:val="-2"/>
          <w:sz w:val="24"/>
          <w:szCs w:val="24"/>
        </w:rPr>
        <w:t xml:space="preserve">АО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</w:t>
      </w:r>
      <w:r w:rsidR="00D26EB2" w:rsidRPr="00F36AF4">
        <w:rPr>
          <w:spacing w:val="-2"/>
          <w:sz w:val="24"/>
          <w:szCs w:val="24"/>
        </w:rPr>
        <w:t>выполнения работ</w:t>
      </w:r>
      <w:r w:rsidR="0067564B" w:rsidRPr="00F36AF4">
        <w:rPr>
          <w:spacing w:val="-2"/>
          <w:sz w:val="24"/>
          <w:szCs w:val="24"/>
        </w:rPr>
        <w:t>.</w:t>
      </w:r>
    </w:p>
    <w:p w:rsidR="006023FB" w:rsidRPr="00CB35D8" w:rsidRDefault="006023FB" w:rsidP="006023F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 проведении работ на объекте Подрядная организация выполняет функции строительного контроля с выполнением контрольных мероприятий: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проверка качества строительных материалов, изделий, конструкций и оборудования, поставленных для 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выполнения работ на объекте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 (далее соответственно – продукция, входной контроль);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соблюдения установленных норм и правил складирования и хранения применяемой продукции;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проверка соблюдения последовательности и состава технологических операций при осуществлении 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 на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объект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совместно с Заказчиком (организацией привлеченной по договору для осуществления строительного контроля)</w:t>
      </w:r>
      <w:r w:rsidRPr="00CB35D8">
        <w:rPr>
          <w:sz w:val="24"/>
          <w:szCs w:val="24"/>
        </w:rPr>
        <w:t xml:space="preserve"> 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–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приемка законченных видов (этапов) работ;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совместно с заказчиком (организацией привлеченной по договору для осуществления строительного контроля)</w:t>
      </w:r>
      <w:r w:rsidRPr="00CB35D8">
        <w:rPr>
          <w:sz w:val="24"/>
          <w:szCs w:val="24"/>
        </w:rPr>
        <w:t xml:space="preserve"> 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соответствия законченного строительством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(реконструированного)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2B5192" w:rsidRPr="00CB35D8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Филиал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</w:t>
      </w:r>
      <w:r w:rsidR="00475D7B" w:rsidRPr="00CB35D8">
        <w:rPr>
          <w:sz w:val="24"/>
          <w:szCs w:val="24"/>
        </w:rPr>
        <w:t xml:space="preserve"> вправе</w:t>
      </w:r>
      <w:r w:rsidR="002B5192" w:rsidRPr="00CB35D8">
        <w:rPr>
          <w:sz w:val="24"/>
          <w:szCs w:val="24"/>
        </w:rPr>
        <w:t>:</w:t>
      </w:r>
      <w:r w:rsidR="00475D7B" w:rsidRPr="00CB35D8">
        <w:rPr>
          <w:sz w:val="24"/>
          <w:szCs w:val="24"/>
        </w:rPr>
        <w:t xml:space="preserve"> </w:t>
      </w:r>
    </w:p>
    <w:p w:rsidR="002B5192" w:rsidRPr="00CC3344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CC3344">
        <w:rPr>
          <w:spacing w:val="-2"/>
          <w:sz w:val="24"/>
          <w:szCs w:val="24"/>
        </w:rPr>
        <w:t xml:space="preserve">осуществлять строительный контроль </w:t>
      </w:r>
      <w:r w:rsidR="00DE22AA" w:rsidRPr="00CC3344">
        <w:rPr>
          <w:spacing w:val="-2"/>
          <w:sz w:val="24"/>
          <w:szCs w:val="24"/>
        </w:rPr>
        <w:t>по</w:t>
      </w:r>
      <w:r w:rsidRPr="00CC3344">
        <w:rPr>
          <w:spacing w:val="-2"/>
          <w:sz w:val="24"/>
          <w:szCs w:val="24"/>
        </w:rPr>
        <w:t xml:space="preserve"> обеспечени</w:t>
      </w:r>
      <w:r w:rsidR="00DE22AA" w:rsidRPr="00CC3344">
        <w:rPr>
          <w:spacing w:val="-2"/>
          <w:sz w:val="24"/>
          <w:szCs w:val="24"/>
        </w:rPr>
        <w:t>ю</w:t>
      </w:r>
      <w:r w:rsidRPr="00CC3344">
        <w:rPr>
          <w:spacing w:val="-2"/>
          <w:sz w:val="24"/>
          <w:szCs w:val="24"/>
        </w:rPr>
        <w:t xml:space="preserve"> качества </w:t>
      </w:r>
      <w:r w:rsidR="00D26EB2" w:rsidRPr="00CC3344">
        <w:rPr>
          <w:spacing w:val="-2"/>
          <w:sz w:val="24"/>
          <w:szCs w:val="24"/>
        </w:rPr>
        <w:t>выполняемых работ</w:t>
      </w:r>
      <w:r w:rsidR="0091083A" w:rsidRPr="00CC3344">
        <w:rPr>
          <w:spacing w:val="-2"/>
          <w:sz w:val="24"/>
          <w:szCs w:val="24"/>
        </w:rPr>
        <w:t xml:space="preserve"> </w:t>
      </w:r>
      <w:r w:rsidRPr="00CC3344">
        <w:rPr>
          <w:spacing w:val="-2"/>
          <w:sz w:val="24"/>
          <w:szCs w:val="24"/>
        </w:rPr>
        <w:t xml:space="preserve">в </w:t>
      </w:r>
      <w:r w:rsidR="00DE22AA" w:rsidRPr="00CC3344">
        <w:rPr>
          <w:spacing w:val="-2"/>
          <w:sz w:val="24"/>
          <w:szCs w:val="24"/>
        </w:rPr>
        <w:t>форме проведения контрольных проверок за соблюдением в процессе выполнения работ на конструктивных элементах объекта требований, установленные технологическими нормами производства работ (СНиП), стандартами (ГОСТ), организационно-технологическими решениями ППР, проектной (рабочей) документации и условиями заключенного договора подряда;</w:t>
      </w:r>
    </w:p>
    <w:p w:rsidR="002B6296" w:rsidRPr="00CB35D8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</w:t>
      </w:r>
      <w:r w:rsidR="005E2BF1" w:rsidRPr="00CB35D8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</w:t>
      </w:r>
      <w:r w:rsidR="005E2BF1" w:rsidRPr="00CB35D8">
        <w:rPr>
          <w:sz w:val="24"/>
          <w:szCs w:val="24"/>
        </w:rPr>
        <w:lastRenderedPageBreak/>
        <w:t xml:space="preserve">безопасности, санитарных </w:t>
      </w:r>
      <w:r w:rsidR="002B5192" w:rsidRPr="00CB35D8">
        <w:rPr>
          <w:sz w:val="24"/>
          <w:szCs w:val="24"/>
        </w:rPr>
        <w:t>норм и правил</w:t>
      </w:r>
      <w:r w:rsidR="000C6C98" w:rsidRPr="00CB35D8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CB35D8">
        <w:rPr>
          <w:sz w:val="24"/>
          <w:szCs w:val="24"/>
        </w:rPr>
        <w:t>)</w:t>
      </w:r>
      <w:r w:rsidR="000C6C98" w:rsidRPr="00CB35D8">
        <w:rPr>
          <w:sz w:val="24"/>
          <w:szCs w:val="24"/>
        </w:rPr>
        <w:t>.</w:t>
      </w:r>
    </w:p>
    <w:p w:rsidR="00475D7B" w:rsidRPr="00CB35D8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 результатам контроля</w:t>
      </w:r>
      <w:r w:rsidR="002B6296" w:rsidRPr="00CB35D8">
        <w:rPr>
          <w:sz w:val="24"/>
          <w:szCs w:val="24"/>
        </w:rPr>
        <w:t xml:space="preserve"> выполняемых работ </w:t>
      </w:r>
      <w:r w:rsidRPr="00CB35D8">
        <w:rPr>
          <w:sz w:val="24"/>
          <w:szCs w:val="24"/>
        </w:rPr>
        <w:t>Подрядной организаци</w:t>
      </w:r>
      <w:r w:rsidR="002B6296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CB35D8">
        <w:rPr>
          <w:sz w:val="24"/>
          <w:szCs w:val="24"/>
        </w:rPr>
        <w:t>х</w:t>
      </w:r>
      <w:r w:rsidRPr="00CB35D8">
        <w:rPr>
          <w:sz w:val="24"/>
          <w:szCs w:val="24"/>
        </w:rPr>
        <w:t xml:space="preserve"> требований</w:t>
      </w:r>
      <w:r w:rsidR="002B6296" w:rsidRPr="00CB35D8">
        <w:rPr>
          <w:sz w:val="24"/>
          <w:szCs w:val="24"/>
        </w:rPr>
        <w:t xml:space="preserve">, филиал </w:t>
      </w:r>
      <w:r w:rsidR="00981B70" w:rsidRPr="00CB35D8">
        <w:rPr>
          <w:sz w:val="24"/>
          <w:szCs w:val="24"/>
        </w:rPr>
        <w:t>П</w:t>
      </w:r>
      <w:r w:rsidR="002B6296" w:rsidRPr="00CB35D8">
        <w:rPr>
          <w:sz w:val="24"/>
          <w:szCs w:val="24"/>
        </w:rPr>
        <w:t>АО «МРСК Центра»-«Липецкэнерго» вправе</w:t>
      </w:r>
      <w:r w:rsidRPr="00CB35D8">
        <w:rPr>
          <w:sz w:val="24"/>
          <w:szCs w:val="24"/>
        </w:rPr>
        <w:t>: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CB35D8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приостанавливать работы на объекте;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требовать замены бригады или лиц отстраненных от работы, корректировки сроков графика выполнения работ, компенсации любых издержек или убытков, </w:t>
      </w:r>
      <w:r w:rsidR="002B6296" w:rsidRPr="00CB35D8">
        <w:rPr>
          <w:sz w:val="24"/>
          <w:szCs w:val="24"/>
        </w:rPr>
        <w:t>причинённых</w:t>
      </w:r>
      <w:r w:rsidRPr="00CB35D8">
        <w:rPr>
          <w:sz w:val="24"/>
          <w:szCs w:val="24"/>
        </w:rPr>
        <w:t xml:space="preserve"> </w:t>
      </w:r>
      <w:r w:rsidR="002B6296" w:rsidRPr="00CB35D8">
        <w:rPr>
          <w:sz w:val="24"/>
          <w:szCs w:val="24"/>
        </w:rPr>
        <w:t>филиалу</w:t>
      </w:r>
      <w:r w:rsidR="00F22A5F" w:rsidRPr="00CB35D8">
        <w:rPr>
          <w:sz w:val="24"/>
          <w:szCs w:val="24"/>
        </w:rPr>
        <w:t xml:space="preserve">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(привлекаемых Субподрядчиков).</w:t>
      </w:r>
    </w:p>
    <w:p w:rsidR="000321AC" w:rsidRPr="00CB35D8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 обязана:</w:t>
      </w:r>
    </w:p>
    <w:p w:rsidR="002B5192" w:rsidRPr="00CB35D8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в первый день рабочей недели предоставлять в управление капитального строительства филиала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 информацию о видах выполненных работ за прошедшую неделю в объемных показателях;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 в течение первой недели после момента подписания договора;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CB35D8">
        <w:rPr>
          <w:sz w:val="24"/>
          <w:szCs w:val="24"/>
        </w:rPr>
        <w:t>чества;</w:t>
      </w:r>
    </w:p>
    <w:p w:rsidR="00737B25" w:rsidRPr="00CB35D8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CB35D8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CB35D8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CB35D8">
        <w:rPr>
          <w:sz w:val="24"/>
          <w:szCs w:val="24"/>
        </w:rPr>
        <w:t xml:space="preserve">вого распорядка, установленные филиалом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>;</w:t>
      </w:r>
    </w:p>
    <w:p w:rsidR="004F5BDF" w:rsidRPr="00CC3344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CC3344">
        <w:rPr>
          <w:spacing w:val="-4"/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CB35D8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CB35D8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</w:t>
      </w:r>
      <w:r w:rsidR="004A5F22" w:rsidRPr="00CB35D8">
        <w:rPr>
          <w:sz w:val="24"/>
          <w:szCs w:val="24"/>
        </w:rPr>
        <w:t>льной площадки и/или на объекте;</w:t>
      </w:r>
    </w:p>
    <w:p w:rsidR="00E259B4" w:rsidRPr="00CC3344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CC3344">
        <w:rPr>
          <w:spacing w:val="-4"/>
          <w:sz w:val="24"/>
          <w:szCs w:val="24"/>
        </w:rPr>
        <w:t xml:space="preserve">не препятствовать контролю со стороны персонала </w:t>
      </w:r>
      <w:r w:rsidR="00F22A5F" w:rsidRPr="00CC3344">
        <w:rPr>
          <w:spacing w:val="-4"/>
          <w:sz w:val="24"/>
          <w:szCs w:val="24"/>
        </w:rPr>
        <w:t xml:space="preserve">филиала </w:t>
      </w:r>
      <w:r w:rsidR="00981B70" w:rsidRPr="00CC3344">
        <w:rPr>
          <w:spacing w:val="-4"/>
          <w:sz w:val="24"/>
          <w:szCs w:val="24"/>
        </w:rPr>
        <w:t>П</w:t>
      </w:r>
      <w:r w:rsidR="00F22A5F" w:rsidRPr="00CC3344">
        <w:rPr>
          <w:spacing w:val="-4"/>
          <w:sz w:val="24"/>
          <w:szCs w:val="24"/>
        </w:rPr>
        <w:t>АО «МРСК Центра»-«Липецкэнерго»</w:t>
      </w:r>
      <w:r w:rsidRPr="00CC3344">
        <w:rPr>
          <w:spacing w:val="-4"/>
          <w:sz w:val="24"/>
          <w:szCs w:val="24"/>
        </w:rPr>
        <w:t xml:space="preserve"> в части</w:t>
      </w:r>
      <w:r w:rsidR="0087424B" w:rsidRPr="00CC3344">
        <w:rPr>
          <w:spacing w:val="-4"/>
          <w:sz w:val="24"/>
          <w:szCs w:val="24"/>
        </w:rPr>
        <w:t xml:space="preserve"> осуществления строительного контроля и</w:t>
      </w:r>
      <w:r w:rsidRPr="00CC3344">
        <w:rPr>
          <w:spacing w:val="-4"/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CC3344">
        <w:rPr>
          <w:spacing w:val="-4"/>
          <w:sz w:val="24"/>
          <w:szCs w:val="24"/>
        </w:rPr>
        <w:t xml:space="preserve">филиала </w:t>
      </w:r>
      <w:r w:rsidR="00981B70" w:rsidRPr="00CC3344">
        <w:rPr>
          <w:spacing w:val="-4"/>
          <w:sz w:val="24"/>
          <w:szCs w:val="24"/>
        </w:rPr>
        <w:t>П</w:t>
      </w:r>
      <w:r w:rsidR="00F22A5F" w:rsidRPr="00CC3344">
        <w:rPr>
          <w:spacing w:val="-4"/>
          <w:sz w:val="24"/>
          <w:szCs w:val="24"/>
        </w:rPr>
        <w:t>АО «МРСК Центра»-«Липецкэнерго»</w:t>
      </w:r>
      <w:r w:rsidRPr="00CC3344">
        <w:rPr>
          <w:spacing w:val="-4"/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CC3344">
        <w:rPr>
          <w:spacing w:val="-4"/>
          <w:sz w:val="24"/>
          <w:szCs w:val="24"/>
        </w:rPr>
        <w:t xml:space="preserve">приостановка хода </w:t>
      </w:r>
      <w:r w:rsidR="00D26EB2" w:rsidRPr="00CC3344">
        <w:rPr>
          <w:spacing w:val="-4"/>
          <w:sz w:val="24"/>
          <w:szCs w:val="24"/>
        </w:rPr>
        <w:lastRenderedPageBreak/>
        <w:t>выполнения работ</w:t>
      </w:r>
      <w:r w:rsidR="00944258" w:rsidRPr="00CC3344">
        <w:rPr>
          <w:spacing w:val="-4"/>
          <w:sz w:val="24"/>
          <w:szCs w:val="24"/>
        </w:rPr>
        <w:t xml:space="preserve">, </w:t>
      </w:r>
      <w:r w:rsidRPr="00CC3344">
        <w:rPr>
          <w:spacing w:val="-4"/>
          <w:sz w:val="24"/>
          <w:szCs w:val="24"/>
        </w:rPr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CC3344">
        <w:rPr>
          <w:spacing w:val="-4"/>
          <w:sz w:val="24"/>
          <w:szCs w:val="24"/>
        </w:rPr>
        <w:t>.</w:t>
      </w:r>
    </w:p>
    <w:p w:rsidR="009D0645" w:rsidRPr="00CB35D8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В случае если до завершения выполнения этапа работ </w:t>
      </w:r>
      <w:r w:rsidR="00F22A5F" w:rsidRPr="00CB35D8">
        <w:rPr>
          <w:sz w:val="24"/>
          <w:szCs w:val="24"/>
        </w:rPr>
        <w:t xml:space="preserve">филиал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 xml:space="preserve">АО «МРСК Центра»-«Липецкэнерго» </w:t>
      </w:r>
      <w:r w:rsidRPr="00CB35D8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CB35D8" w:rsidRDefault="00FB3A9F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Приемку строительно-монтажных работ осуществляет филиал ПАО «МРСК Центра»-«Липецкэнерго» в соответствии с действующими СНиП. Подрядная организация обязана сформировать и передать в филиал ПАО «МРСК Центра»-«Липецкэнерго» приемо-сдаточную документацию по объекту в бумажном виде и её электронную копию. Обнаруженные при приемке работ отступления и замечания Подрядная организация устраняет за свой счет и в сроки установленные приемочной комиссией</w:t>
      </w:r>
      <w:r w:rsidR="0067564B" w:rsidRPr="00CB35D8">
        <w:rPr>
          <w:sz w:val="24"/>
          <w:szCs w:val="24"/>
        </w:rPr>
        <w:t>.</w:t>
      </w:r>
    </w:p>
    <w:p w:rsidR="000C6C98" w:rsidRPr="00CB35D8" w:rsidRDefault="000C6C98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Указанные действия </w:t>
      </w:r>
      <w:r w:rsidR="00F22A5F" w:rsidRPr="00CB35D8">
        <w:rPr>
          <w:sz w:val="24"/>
          <w:szCs w:val="24"/>
        </w:rPr>
        <w:t xml:space="preserve">филиала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67564B" w:rsidRPr="00CB35D8" w:rsidRDefault="0067564B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Гарантии исполнителя строительных работ.</w:t>
      </w:r>
    </w:p>
    <w:p w:rsidR="00B52621" w:rsidRPr="00CB35D8" w:rsidRDefault="006D592C" w:rsidP="00D035C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строительная о</w:t>
      </w:r>
      <w:r w:rsidR="00B52621" w:rsidRPr="00CB35D8">
        <w:rPr>
          <w:sz w:val="24"/>
          <w:szCs w:val="24"/>
        </w:rPr>
        <w:t xml:space="preserve">рганизация </w:t>
      </w:r>
      <w:r w:rsidR="00F22A5F" w:rsidRPr="00CB35D8">
        <w:rPr>
          <w:sz w:val="24"/>
          <w:szCs w:val="24"/>
        </w:rPr>
        <w:t>обязана</w:t>
      </w:r>
      <w:r w:rsidR="00B52621" w:rsidRPr="00CB35D8">
        <w:rPr>
          <w:sz w:val="24"/>
          <w:szCs w:val="24"/>
        </w:rPr>
        <w:t xml:space="preserve"> гарантировать:</w:t>
      </w:r>
    </w:p>
    <w:p w:rsidR="00B52621" w:rsidRPr="00CB35D8" w:rsidRDefault="00B52621" w:rsidP="00D035C2">
      <w:pPr>
        <w:pStyle w:val="a4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качественную и безопасную работу реконструированн</w:t>
      </w:r>
      <w:r w:rsidR="00032DC0">
        <w:rPr>
          <w:sz w:val="24"/>
          <w:szCs w:val="24"/>
        </w:rPr>
        <w:t>ого</w:t>
      </w:r>
      <w:r w:rsidR="005A1AD6" w:rsidRPr="00CB35D8">
        <w:rPr>
          <w:sz w:val="24"/>
          <w:szCs w:val="24"/>
        </w:rPr>
        <w:t xml:space="preserve"> </w:t>
      </w:r>
      <w:r w:rsidR="003A621B">
        <w:rPr>
          <w:sz w:val="24"/>
          <w:szCs w:val="24"/>
        </w:rPr>
        <w:t>(построенного)</w:t>
      </w:r>
      <w:r w:rsidR="00032DC0">
        <w:rPr>
          <w:sz w:val="24"/>
          <w:szCs w:val="24"/>
        </w:rPr>
        <w:t xml:space="preserve"> объекта</w:t>
      </w:r>
      <w:r w:rsidRPr="00CB35D8">
        <w:rPr>
          <w:sz w:val="24"/>
          <w:szCs w:val="24"/>
        </w:rPr>
        <w:t xml:space="preserve"> в течение гаран</w:t>
      </w:r>
      <w:r w:rsidR="008D5022" w:rsidRPr="00CB35D8">
        <w:rPr>
          <w:sz w:val="24"/>
          <w:szCs w:val="24"/>
        </w:rPr>
        <w:t>тийного срока – 3 года с даты ввода объекта в эксплуатацию</w:t>
      </w:r>
      <w:r w:rsidRPr="00CB35D8">
        <w:rPr>
          <w:sz w:val="24"/>
          <w:szCs w:val="24"/>
        </w:rPr>
        <w:t>;</w:t>
      </w:r>
    </w:p>
    <w:p w:rsidR="006D592C" w:rsidRPr="00CB35D8" w:rsidRDefault="00B52621" w:rsidP="00D035C2">
      <w:pPr>
        <w:pStyle w:val="a4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</w:r>
      <w:r w:rsidR="006D592C" w:rsidRPr="00CB35D8">
        <w:rPr>
          <w:sz w:val="24"/>
          <w:szCs w:val="24"/>
        </w:rPr>
        <w:t>соответст</w:t>
      </w:r>
      <w:r w:rsidR="00642A51" w:rsidRPr="00CB35D8">
        <w:rPr>
          <w:sz w:val="24"/>
          <w:szCs w:val="24"/>
        </w:rPr>
        <w:t xml:space="preserve">вие вновь </w:t>
      </w:r>
      <w:r w:rsidR="005A1AD6" w:rsidRPr="00CB35D8">
        <w:rPr>
          <w:sz w:val="24"/>
          <w:szCs w:val="24"/>
        </w:rPr>
        <w:t>реконструированн</w:t>
      </w:r>
      <w:r w:rsidR="00032DC0">
        <w:rPr>
          <w:sz w:val="24"/>
          <w:szCs w:val="24"/>
        </w:rPr>
        <w:t>ого</w:t>
      </w:r>
      <w:r w:rsidR="003A621B">
        <w:rPr>
          <w:sz w:val="24"/>
          <w:szCs w:val="24"/>
        </w:rPr>
        <w:t xml:space="preserve"> (построенного)</w:t>
      </w:r>
      <w:r w:rsidR="00023DB4" w:rsidRPr="00CB35D8">
        <w:rPr>
          <w:sz w:val="24"/>
          <w:szCs w:val="24"/>
        </w:rPr>
        <w:t xml:space="preserve"> </w:t>
      </w:r>
      <w:r w:rsidR="00D3610C" w:rsidRPr="00CB35D8">
        <w:rPr>
          <w:sz w:val="24"/>
          <w:szCs w:val="24"/>
        </w:rPr>
        <w:t>объект</w:t>
      </w:r>
      <w:r w:rsidR="00032DC0">
        <w:rPr>
          <w:sz w:val="24"/>
          <w:szCs w:val="24"/>
        </w:rPr>
        <w:t>а</w:t>
      </w:r>
      <w:r w:rsidR="006D592C" w:rsidRPr="00CB35D8">
        <w:rPr>
          <w:sz w:val="24"/>
          <w:szCs w:val="24"/>
        </w:rPr>
        <w:t xml:space="preserve"> требованиям НТД </w:t>
      </w:r>
      <w:r w:rsidR="006B487B" w:rsidRPr="00CB35D8">
        <w:rPr>
          <w:sz w:val="24"/>
          <w:szCs w:val="24"/>
        </w:rPr>
        <w:t xml:space="preserve">в течение </w:t>
      </w:r>
      <w:r w:rsidRPr="00CB35D8">
        <w:rPr>
          <w:sz w:val="24"/>
          <w:szCs w:val="24"/>
        </w:rPr>
        <w:t>3</w:t>
      </w:r>
      <w:r w:rsidR="006D592C" w:rsidRPr="00CB35D8">
        <w:rPr>
          <w:sz w:val="24"/>
          <w:szCs w:val="24"/>
        </w:rPr>
        <w:t xml:space="preserve"> лет с </w:t>
      </w:r>
      <w:r w:rsidR="008D5022" w:rsidRPr="00CB35D8">
        <w:rPr>
          <w:sz w:val="24"/>
          <w:szCs w:val="24"/>
        </w:rPr>
        <w:t>даты ввода объекта в эксплуатацию</w:t>
      </w:r>
      <w:r w:rsidRPr="00CB35D8">
        <w:rPr>
          <w:sz w:val="24"/>
          <w:szCs w:val="24"/>
        </w:rPr>
        <w:t>.</w:t>
      </w:r>
    </w:p>
    <w:p w:rsidR="00B52621" w:rsidRPr="00CB35D8" w:rsidRDefault="00B52621" w:rsidP="00D035C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 должна за свой с</w:t>
      </w:r>
      <w:r w:rsidR="00F22A5F" w:rsidRPr="00CB35D8">
        <w:rPr>
          <w:sz w:val="24"/>
          <w:szCs w:val="24"/>
        </w:rPr>
        <w:t xml:space="preserve">чет и в сроки, согласованные с филиалом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B35640" w:rsidRDefault="00B35640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мероприятия.</w:t>
      </w:r>
    </w:p>
    <w:p w:rsidR="00B35640" w:rsidRPr="00B35640" w:rsidRDefault="00B35640" w:rsidP="00B35640">
      <w:pPr>
        <w:pStyle w:val="a4"/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72C15">
        <w:rPr>
          <w:sz w:val="24"/>
          <w:szCs w:val="24"/>
        </w:rPr>
        <w:t>Выполнение работ произвести в соответствии с разделом проекта «Охрана окружающей среды»</w:t>
      </w:r>
      <w:r>
        <w:rPr>
          <w:sz w:val="24"/>
          <w:szCs w:val="24"/>
        </w:rPr>
        <w:t>.</w:t>
      </w:r>
    </w:p>
    <w:p w:rsidR="004B36E6" w:rsidRPr="00CB35D8" w:rsidRDefault="00B35640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104932">
        <w:rPr>
          <w:b/>
          <w:bCs/>
          <w:sz w:val="24"/>
          <w:szCs w:val="24"/>
        </w:rPr>
        <w:t>Сроки выполнения работ и условия оплаты</w:t>
      </w:r>
      <w:r w:rsidR="004B36E6" w:rsidRPr="00CB35D8">
        <w:rPr>
          <w:b/>
          <w:sz w:val="24"/>
          <w:szCs w:val="24"/>
        </w:rPr>
        <w:t>.</w:t>
      </w:r>
    </w:p>
    <w:p w:rsidR="004B36E6" w:rsidRDefault="00B35640" w:rsidP="00D035C2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04932">
        <w:rPr>
          <w:sz w:val="24"/>
          <w:szCs w:val="24"/>
        </w:rPr>
        <w:t>Срок выполнения работ</w:t>
      </w:r>
      <w:r>
        <w:rPr>
          <w:sz w:val="24"/>
          <w:szCs w:val="24"/>
        </w:rPr>
        <w:t xml:space="preserve">: в </w:t>
      </w:r>
      <w:r w:rsidR="00D3284B">
        <w:rPr>
          <w:sz w:val="24"/>
          <w:szCs w:val="24"/>
        </w:rPr>
        <w:t>течение</w:t>
      </w:r>
      <w:r>
        <w:rPr>
          <w:sz w:val="24"/>
          <w:szCs w:val="24"/>
        </w:rPr>
        <w:t xml:space="preserve"> </w:t>
      </w:r>
      <w:r w:rsidR="0019012A">
        <w:rPr>
          <w:sz w:val="24"/>
          <w:szCs w:val="24"/>
        </w:rPr>
        <w:t>8</w:t>
      </w:r>
      <w:r w:rsidR="00DE1648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DB6FDB">
        <w:rPr>
          <w:sz w:val="24"/>
          <w:szCs w:val="24"/>
        </w:rPr>
        <w:t>восьми</w:t>
      </w:r>
      <w:r>
        <w:rPr>
          <w:sz w:val="24"/>
          <w:szCs w:val="24"/>
        </w:rPr>
        <w:t>) недель с момента заключения договора</w:t>
      </w:r>
      <w:r w:rsidR="004B36E6" w:rsidRPr="00CB35D8">
        <w:rPr>
          <w:sz w:val="24"/>
          <w:szCs w:val="24"/>
        </w:rPr>
        <w:t>.</w:t>
      </w:r>
    </w:p>
    <w:p w:rsidR="00DD2A1B" w:rsidRDefault="00DD2A1B" w:rsidP="00D035C2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E0666">
        <w:rPr>
          <w:sz w:val="24"/>
          <w:szCs w:val="24"/>
        </w:rPr>
        <w:t>Подрядная организация обязана в течение 10-ти рабочих дней после подписания договора приступить к выполнению работ</w:t>
      </w:r>
      <w:r>
        <w:rPr>
          <w:sz w:val="24"/>
          <w:szCs w:val="24"/>
        </w:rPr>
        <w:t>.</w:t>
      </w:r>
    </w:p>
    <w:p w:rsidR="008C5445" w:rsidRPr="00CB35D8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Приложение:</w:t>
      </w:r>
    </w:p>
    <w:p w:rsidR="002F637C" w:rsidRPr="00CB35D8" w:rsidRDefault="00653002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показатели</w:t>
      </w:r>
      <w:r w:rsidR="002F637C" w:rsidRPr="00CB35D8">
        <w:rPr>
          <w:sz w:val="24"/>
          <w:szCs w:val="24"/>
        </w:rPr>
        <w:t xml:space="preserve"> </w:t>
      </w:r>
      <w:r w:rsidR="00DA4373" w:rsidRPr="00CB35D8">
        <w:rPr>
          <w:sz w:val="24"/>
          <w:szCs w:val="24"/>
        </w:rPr>
        <w:t>объект</w:t>
      </w:r>
      <w:r w:rsidR="0014627C">
        <w:rPr>
          <w:sz w:val="24"/>
          <w:szCs w:val="24"/>
        </w:rPr>
        <w:t>а</w:t>
      </w:r>
      <w:r w:rsidR="00C429B2" w:rsidRPr="00CB35D8">
        <w:rPr>
          <w:sz w:val="24"/>
          <w:szCs w:val="24"/>
        </w:rPr>
        <w:t xml:space="preserve"> – на </w:t>
      </w:r>
      <w:r w:rsidR="00065224">
        <w:rPr>
          <w:sz w:val="24"/>
          <w:szCs w:val="24"/>
        </w:rPr>
        <w:t>1</w:t>
      </w:r>
      <w:r w:rsidR="00C429B2" w:rsidRPr="00CB35D8">
        <w:rPr>
          <w:sz w:val="24"/>
          <w:szCs w:val="24"/>
        </w:rPr>
        <w:t xml:space="preserve"> л</w:t>
      </w:r>
      <w:r w:rsidR="002F637C" w:rsidRPr="00CB35D8">
        <w:rPr>
          <w:sz w:val="24"/>
          <w:szCs w:val="24"/>
        </w:rPr>
        <w:t>.</w:t>
      </w:r>
    </w:p>
    <w:p w:rsidR="00003B31" w:rsidRPr="00CB35D8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Календарный план выполнения работ</w:t>
      </w:r>
      <w:r w:rsidR="00C429B2" w:rsidRPr="00CB35D8">
        <w:rPr>
          <w:sz w:val="24"/>
          <w:szCs w:val="24"/>
        </w:rPr>
        <w:t xml:space="preserve"> – на </w:t>
      </w:r>
      <w:r w:rsidR="00FB7E93">
        <w:rPr>
          <w:sz w:val="24"/>
          <w:szCs w:val="24"/>
        </w:rPr>
        <w:t>1</w:t>
      </w:r>
      <w:r w:rsidR="00C429B2" w:rsidRPr="00CB35D8">
        <w:rPr>
          <w:sz w:val="24"/>
          <w:szCs w:val="24"/>
        </w:rPr>
        <w:t xml:space="preserve"> л</w:t>
      </w:r>
      <w:r w:rsidRPr="00CB35D8">
        <w:rPr>
          <w:sz w:val="24"/>
          <w:szCs w:val="24"/>
        </w:rPr>
        <w:t>.</w:t>
      </w:r>
    </w:p>
    <w:p w:rsidR="008C5445" w:rsidRPr="00CB35D8" w:rsidRDefault="008C5445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Проектная документация</w:t>
      </w:r>
      <w:r w:rsidR="00C429B2" w:rsidRPr="00CB35D8">
        <w:rPr>
          <w:sz w:val="24"/>
          <w:szCs w:val="24"/>
        </w:rPr>
        <w:t xml:space="preserve"> – в электронном виде</w:t>
      </w:r>
      <w:r w:rsidRPr="00CB35D8">
        <w:rPr>
          <w:sz w:val="24"/>
          <w:szCs w:val="24"/>
        </w:rPr>
        <w:t>.</w:t>
      </w:r>
    </w:p>
    <w:p w:rsidR="004A1A8E" w:rsidRPr="00CB35D8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капитального строительства</w:t>
      </w:r>
    </w:p>
    <w:p w:rsidR="00E7431B" w:rsidRPr="00CB35D8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филиала ПАО «МРСК Центра»-«Липецкэнерго»</w:t>
      </w:r>
      <w:r w:rsidRPr="00CB35D8">
        <w:rPr>
          <w:sz w:val="24"/>
          <w:szCs w:val="24"/>
        </w:rPr>
        <w:tab/>
      </w:r>
      <w:r w:rsidR="00065224">
        <w:rPr>
          <w:sz w:val="24"/>
          <w:szCs w:val="24"/>
        </w:rPr>
        <w:t>Р.В</w:t>
      </w:r>
      <w:r w:rsidRPr="00CB35D8">
        <w:rPr>
          <w:sz w:val="24"/>
          <w:szCs w:val="24"/>
        </w:rPr>
        <w:t xml:space="preserve">. </w:t>
      </w:r>
      <w:r w:rsidR="00065224">
        <w:rPr>
          <w:sz w:val="24"/>
          <w:szCs w:val="24"/>
        </w:rPr>
        <w:t>Човгун</w:t>
      </w: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Согласовано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директора по капитальному строительству</w:t>
      </w:r>
    </w:p>
    <w:p w:rsidR="00E7431B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филиала ПАО «МРСК Центра»-«Липецкэнерго»</w:t>
      </w:r>
      <w:r>
        <w:rPr>
          <w:sz w:val="24"/>
          <w:szCs w:val="24"/>
        </w:rPr>
        <w:tab/>
        <w:t>С.В. Дмитриев</w:t>
      </w: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065224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E7431B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E7431B">
        <w:rPr>
          <w:sz w:val="24"/>
          <w:szCs w:val="24"/>
        </w:rPr>
        <w:t xml:space="preserve"> главного инженера по управлению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производственными активами и развитию филиала</w:t>
      </w:r>
    </w:p>
    <w:p w:rsidR="00E7431B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ПАО «МРСК Центра»-«Липецкэнерго»</w:t>
      </w:r>
      <w:r>
        <w:rPr>
          <w:sz w:val="24"/>
          <w:szCs w:val="24"/>
        </w:rPr>
        <w:tab/>
      </w:r>
      <w:r w:rsidR="00065224">
        <w:rPr>
          <w:sz w:val="24"/>
          <w:szCs w:val="24"/>
        </w:rPr>
        <w:t>Э</w:t>
      </w:r>
      <w:r>
        <w:rPr>
          <w:sz w:val="24"/>
          <w:szCs w:val="24"/>
        </w:rPr>
        <w:t>.</w:t>
      </w:r>
      <w:r w:rsidR="00065224">
        <w:rPr>
          <w:sz w:val="24"/>
          <w:szCs w:val="24"/>
        </w:rPr>
        <w:t>Ю</w:t>
      </w:r>
      <w:r>
        <w:rPr>
          <w:sz w:val="24"/>
          <w:szCs w:val="24"/>
        </w:rPr>
        <w:t xml:space="preserve">. </w:t>
      </w:r>
      <w:r w:rsidR="00065224">
        <w:rPr>
          <w:sz w:val="24"/>
          <w:szCs w:val="24"/>
        </w:rPr>
        <w:t>Кусиньш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CB35D8">
        <w:rPr>
          <w:sz w:val="24"/>
          <w:szCs w:val="24"/>
        </w:rPr>
        <w:t>ачальник управления инвестиций филиала</w:t>
      </w:r>
    </w:p>
    <w:p w:rsidR="00E7431B" w:rsidRPr="00CB35D8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>
        <w:rPr>
          <w:sz w:val="24"/>
          <w:szCs w:val="24"/>
        </w:rPr>
        <w:t>А.В. Свинарев</w:t>
      </w:r>
    </w:p>
    <w:p w:rsidR="00065224" w:rsidRDefault="00065224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5B7208" w:rsidRDefault="005B7208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E7431B" w:rsidRPr="00CB35D8" w:rsidRDefault="00065224" w:rsidP="00E7431B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П.</w:t>
      </w:r>
      <w:r w:rsidR="00E7431B" w:rsidRPr="00CB35D8">
        <w:rPr>
          <w:sz w:val="20"/>
        </w:rPr>
        <w:t xml:space="preserve">Н. </w:t>
      </w:r>
      <w:r>
        <w:rPr>
          <w:sz w:val="20"/>
        </w:rPr>
        <w:t>Бадулин</w:t>
      </w:r>
    </w:p>
    <w:p w:rsidR="00E7431B" w:rsidRPr="00CB35D8" w:rsidRDefault="00E7431B" w:rsidP="00E7431B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E7431B" w:rsidRPr="00CB35D8" w:rsidSect="00C460C6">
          <w:headerReference w:type="even" r:id="rId8"/>
          <w:headerReference w:type="default" r:id="rId9"/>
          <w:pgSz w:w="11907" w:h="16839" w:code="9"/>
          <w:pgMar w:top="709" w:right="709" w:bottom="709" w:left="1134" w:header="510" w:footer="510" w:gutter="0"/>
          <w:cols w:space="720"/>
          <w:titlePg/>
          <w:docGrid w:linePitch="272"/>
        </w:sectPr>
      </w:pPr>
      <w:r w:rsidRPr="00CB35D8">
        <w:rPr>
          <w:sz w:val="20"/>
        </w:rPr>
        <w:t>(4742) 22-82-</w:t>
      </w:r>
      <w:r w:rsidR="00065224">
        <w:rPr>
          <w:sz w:val="20"/>
        </w:rPr>
        <w:t>1</w:t>
      </w:r>
      <w:r w:rsidRPr="00CB35D8">
        <w:rPr>
          <w:sz w:val="20"/>
        </w:rPr>
        <w:t>3</w:t>
      </w:r>
    </w:p>
    <w:p w:rsidR="00003B31" w:rsidRPr="00D035C2" w:rsidRDefault="0023025F" w:rsidP="005B7208">
      <w:pPr>
        <w:pStyle w:val="a4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3610C" w:rsidRPr="00D035C2">
        <w:rPr>
          <w:sz w:val="24"/>
          <w:szCs w:val="24"/>
        </w:rPr>
        <w:t>риложение 1</w:t>
      </w:r>
      <w:r w:rsidR="00087D2E" w:rsidRPr="00D035C2">
        <w:rPr>
          <w:sz w:val="24"/>
          <w:szCs w:val="24"/>
        </w:rPr>
        <w:t xml:space="preserve"> к ТЗ </w:t>
      </w:r>
      <w:r w:rsidR="0087424B" w:rsidRPr="00D035C2">
        <w:rPr>
          <w:sz w:val="24"/>
          <w:szCs w:val="24"/>
        </w:rPr>
        <w:t xml:space="preserve">№ </w:t>
      </w:r>
      <w:r w:rsidR="008904C6" w:rsidRPr="00D035C2">
        <w:rPr>
          <w:sz w:val="24"/>
          <w:szCs w:val="24"/>
        </w:rPr>
        <w:t>1</w:t>
      </w:r>
      <w:r w:rsidR="0019012A">
        <w:rPr>
          <w:sz w:val="24"/>
          <w:szCs w:val="24"/>
        </w:rPr>
        <w:t>9</w:t>
      </w:r>
      <w:r w:rsidR="008904C6" w:rsidRPr="00D035C2">
        <w:rPr>
          <w:sz w:val="24"/>
          <w:szCs w:val="24"/>
        </w:rPr>
        <w:t>-0</w:t>
      </w:r>
      <w:r w:rsidR="00065224">
        <w:rPr>
          <w:sz w:val="24"/>
          <w:szCs w:val="24"/>
        </w:rPr>
        <w:t>1</w:t>
      </w:r>
      <w:r w:rsidR="00DD75F6">
        <w:rPr>
          <w:sz w:val="24"/>
          <w:szCs w:val="24"/>
        </w:rPr>
        <w:t>1</w:t>
      </w:r>
    </w:p>
    <w:p w:rsidR="003E2214" w:rsidRDefault="00653002" w:rsidP="007870FC">
      <w:pPr>
        <w:pStyle w:val="a4"/>
        <w:tabs>
          <w:tab w:val="left" w:pos="1276"/>
        </w:tabs>
        <w:spacing w:after="240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показатели объект</w:t>
      </w:r>
      <w:r w:rsidR="0014627C">
        <w:rPr>
          <w:bCs/>
          <w:sz w:val="24"/>
          <w:szCs w:val="24"/>
        </w:rPr>
        <w:t>а</w:t>
      </w: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"/>
        <w:gridCol w:w="6883"/>
        <w:gridCol w:w="2838"/>
      </w:tblGrid>
      <w:tr w:rsidR="007870FC" w:rsidRPr="00BE5F93" w:rsidTr="00C81C35">
        <w:trPr>
          <w:trHeight w:val="70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FC" w:rsidRPr="00BE5F93" w:rsidRDefault="007870FC" w:rsidP="00D3284B">
            <w:pPr>
              <w:pStyle w:val="a4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870FC" w:rsidRPr="00BE5F93" w:rsidRDefault="00653002" w:rsidP="00D3284B">
            <w:pPr>
              <w:pStyle w:val="a4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0FC" w:rsidRPr="00BE5F93" w:rsidRDefault="007870FC" w:rsidP="009C0823">
            <w:pPr>
              <w:pStyle w:val="a4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BE5F93">
              <w:rPr>
                <w:bCs/>
                <w:sz w:val="24"/>
                <w:szCs w:val="24"/>
              </w:rPr>
              <w:t>Значение</w:t>
            </w:r>
          </w:p>
        </w:tc>
      </w:tr>
      <w:tr w:rsidR="007870FC" w:rsidRPr="00BE5F93" w:rsidTr="00C81C35">
        <w:trPr>
          <w:trHeight w:val="70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0FC" w:rsidRPr="00056D7B" w:rsidRDefault="007870FC" w:rsidP="007870FC">
            <w:pPr>
              <w:pStyle w:val="a4"/>
              <w:tabs>
                <w:tab w:val="left" w:pos="1276"/>
              </w:tabs>
              <w:ind w:left="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870FC" w:rsidRPr="00A702F6" w:rsidRDefault="006413D1" w:rsidP="006413D1">
            <w:pPr>
              <w:pStyle w:val="a4"/>
              <w:tabs>
                <w:tab w:val="left" w:pos="1276"/>
              </w:tabs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Переустройство участка ВЛ-10 кВ</w:t>
            </w:r>
            <w:r w:rsidR="005408D5">
              <w:rPr>
                <w:b/>
                <w:sz w:val="24"/>
                <w:szCs w:val="24"/>
              </w:rPr>
              <w:t xml:space="preserve"> (инв. 3146)</w:t>
            </w:r>
            <w:r>
              <w:rPr>
                <w:b/>
                <w:sz w:val="24"/>
                <w:szCs w:val="24"/>
              </w:rPr>
              <w:t>, КТП № 696</w:t>
            </w:r>
            <w:r w:rsidR="005408D5">
              <w:rPr>
                <w:b/>
                <w:sz w:val="24"/>
                <w:szCs w:val="24"/>
              </w:rPr>
              <w:t xml:space="preserve"> (инв. 813)</w:t>
            </w:r>
            <w:r>
              <w:rPr>
                <w:b/>
                <w:sz w:val="24"/>
                <w:szCs w:val="24"/>
              </w:rPr>
              <w:t>, участка ВЛ-0,4 кВ</w:t>
            </w:r>
            <w:r w:rsidR="005408D5">
              <w:rPr>
                <w:b/>
                <w:sz w:val="24"/>
                <w:szCs w:val="24"/>
              </w:rPr>
              <w:t xml:space="preserve"> (инв. 12025084-00)</w:t>
            </w:r>
            <w:r>
              <w:rPr>
                <w:b/>
                <w:sz w:val="24"/>
                <w:szCs w:val="24"/>
              </w:rPr>
              <w:t xml:space="preserve"> в с. Преображеновка, Добровского района, Липецкой области</w:t>
            </w:r>
            <w:r w:rsidR="00A702F6">
              <w:rPr>
                <w:b/>
                <w:sz w:val="24"/>
                <w:szCs w:val="24"/>
              </w:rPr>
              <w:t xml:space="preserve"> (проект</w:t>
            </w:r>
            <w:r w:rsidR="00C94637">
              <w:rPr>
                <w:b/>
                <w:sz w:val="24"/>
                <w:szCs w:val="24"/>
              </w:rPr>
              <w:t xml:space="preserve"> №</w:t>
            </w:r>
            <w:r w:rsidR="00A702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147-ЛЭ-2018</w:t>
            </w:r>
            <w:r w:rsidR="000612D8">
              <w:rPr>
                <w:b/>
                <w:sz w:val="24"/>
                <w:szCs w:val="24"/>
              </w:rPr>
              <w:t>)</w:t>
            </w:r>
          </w:p>
        </w:tc>
      </w:tr>
      <w:tr w:rsidR="00A23875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3875" w:rsidRPr="00F97513" w:rsidRDefault="00A23875" w:rsidP="00A702F6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23875" w:rsidRPr="003E70A9" w:rsidRDefault="00F809BD" w:rsidP="00F809BD">
            <w:pPr>
              <w:pStyle w:val="a4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Строительная длина К</w:t>
            </w:r>
            <w:r w:rsidR="00A23875" w:rsidRPr="003E70A9">
              <w:rPr>
                <w:b/>
                <w:bCs/>
                <w:sz w:val="24"/>
                <w:szCs w:val="24"/>
              </w:rPr>
              <w:t>Л-</w:t>
            </w:r>
            <w:r w:rsidR="00A23875">
              <w:rPr>
                <w:b/>
                <w:bCs/>
                <w:sz w:val="24"/>
                <w:szCs w:val="24"/>
              </w:rPr>
              <w:t>10</w:t>
            </w:r>
            <w:r w:rsidR="00A23875" w:rsidRPr="003E70A9">
              <w:rPr>
                <w:b/>
                <w:bCs/>
                <w:sz w:val="24"/>
                <w:szCs w:val="24"/>
              </w:rPr>
              <w:t xml:space="preserve"> кВ, км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3875" w:rsidRPr="003E70A9" w:rsidRDefault="00F809BD" w:rsidP="005325BF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1,006</w:t>
            </w:r>
          </w:p>
        </w:tc>
      </w:tr>
      <w:tr w:rsidR="00F809BD" w:rsidRPr="00F809BD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F809BD" w:rsidRDefault="00D33E46" w:rsidP="00A702F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F809BD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F809BD">
              <w:rPr>
                <w:bCs/>
                <w:sz w:val="24"/>
                <w:szCs w:val="24"/>
              </w:rPr>
              <w:t>Тип кабеля КЛ-10 кВ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F809BD" w:rsidRDefault="00F809BD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АПвПу-10 1×95/16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F97513" w:rsidRDefault="00D33E46" w:rsidP="00F11D81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F11D81">
            <w:pPr>
              <w:pStyle w:val="a4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3E70A9">
              <w:rPr>
                <w:b/>
                <w:bCs/>
                <w:sz w:val="24"/>
                <w:szCs w:val="24"/>
              </w:rPr>
              <w:t>Строительная длина ВЛЗ-</w:t>
            </w:r>
            <w:r>
              <w:rPr>
                <w:b/>
                <w:bCs/>
                <w:sz w:val="24"/>
                <w:szCs w:val="24"/>
              </w:rPr>
              <w:t>10</w:t>
            </w:r>
            <w:r w:rsidRPr="003E70A9">
              <w:rPr>
                <w:b/>
                <w:bCs/>
                <w:sz w:val="24"/>
                <w:szCs w:val="24"/>
              </w:rPr>
              <w:t xml:space="preserve"> кВ, км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F809BD" w:rsidP="00F11D81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7402B3">
              <w:rPr>
                <w:b/>
                <w:bCs/>
                <w:sz w:val="24"/>
                <w:szCs w:val="24"/>
              </w:rPr>
              <w:t>,</w:t>
            </w:r>
            <w:r w:rsidR="000703B4">
              <w:rPr>
                <w:b/>
                <w:bCs/>
                <w:sz w:val="24"/>
                <w:szCs w:val="24"/>
              </w:rPr>
              <w:t>365</w:t>
            </w:r>
            <w:bookmarkStart w:id="1" w:name="_GoBack"/>
            <w:bookmarkEnd w:id="1"/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D33E46" w:rsidP="00A702F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Тип провода ВЛЗ-10</w:t>
            </w:r>
            <w:r w:rsidRPr="003E70A9">
              <w:rPr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F809BD" w:rsidP="00A23875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СИП</w:t>
            </w:r>
            <w:r>
              <w:rPr>
                <w:bCs/>
                <w:sz w:val="24"/>
                <w:szCs w:val="24"/>
              </w:rPr>
              <w:t>-</w:t>
            </w:r>
            <w:r w:rsidRPr="003E70A9">
              <w:rPr>
                <w:bCs/>
                <w:sz w:val="24"/>
                <w:szCs w:val="24"/>
              </w:rPr>
              <w:t>3 1×</w:t>
            </w:r>
            <w:r>
              <w:rPr>
                <w:bCs/>
                <w:sz w:val="24"/>
                <w:szCs w:val="24"/>
              </w:rPr>
              <w:t>7</w:t>
            </w:r>
            <w:r w:rsidRPr="003E70A9">
              <w:rPr>
                <w:bCs/>
                <w:sz w:val="24"/>
                <w:szCs w:val="24"/>
              </w:rPr>
              <w:t>0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D33E46" w:rsidP="00A702F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Материал опор ВЛЗ-</w:t>
            </w:r>
            <w:r>
              <w:rPr>
                <w:bCs/>
                <w:sz w:val="24"/>
                <w:szCs w:val="24"/>
              </w:rPr>
              <w:t>10</w:t>
            </w:r>
            <w:r w:rsidRPr="003E70A9">
              <w:rPr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ж.б.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D33E46" w:rsidP="00A702F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Количество опор ВЛЗ-</w:t>
            </w:r>
            <w:r>
              <w:rPr>
                <w:bCs/>
                <w:sz w:val="24"/>
                <w:szCs w:val="24"/>
              </w:rPr>
              <w:t>10</w:t>
            </w:r>
            <w:r w:rsidRPr="003E70A9">
              <w:rPr>
                <w:bCs/>
                <w:sz w:val="24"/>
                <w:szCs w:val="24"/>
              </w:rPr>
              <w:t xml:space="preserve"> кВ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7402B3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D33E46" w:rsidRDefault="00D33E46" w:rsidP="0018030D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 w:rsidRPr="00D33E4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3E70A9">
              <w:rPr>
                <w:b/>
                <w:bCs/>
                <w:sz w:val="24"/>
                <w:szCs w:val="24"/>
              </w:rPr>
              <w:t>Строительная длина ВЛИ-0,4 кВ, км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D33E46" w:rsidP="009205A3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0,071</w:t>
            </w:r>
          </w:p>
        </w:tc>
      </w:tr>
      <w:tr w:rsidR="00D33E46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E46" w:rsidRPr="00D33E46" w:rsidRDefault="00D33E46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E46" w:rsidRPr="00D33E46" w:rsidRDefault="00D33E46" w:rsidP="00D33E46">
            <w:pPr>
              <w:pStyle w:val="a4"/>
              <w:ind w:left="0" w:firstLine="543"/>
              <w:jc w:val="both"/>
              <w:rPr>
                <w:bCs/>
                <w:sz w:val="24"/>
                <w:szCs w:val="24"/>
              </w:rPr>
            </w:pPr>
            <w:r w:rsidRPr="00D33E46">
              <w:rPr>
                <w:bCs/>
                <w:sz w:val="24"/>
                <w:szCs w:val="24"/>
              </w:rPr>
              <w:t>– в т.ч. двухцепной участок ВЛИ-0,4 кВ, км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E46" w:rsidRPr="00D33E46" w:rsidRDefault="00D33E46" w:rsidP="009205A3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0,031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Default="00D33E46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7B4925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 xml:space="preserve">Протяженность ответвлений, </w:t>
            </w:r>
            <w:r>
              <w:rPr>
                <w:bCs/>
                <w:sz w:val="24"/>
                <w:szCs w:val="24"/>
              </w:rPr>
              <w:t>шт</w:t>
            </w:r>
            <w:r w:rsidR="00D33E46">
              <w:rPr>
                <w:bCs/>
                <w:sz w:val="24"/>
                <w:szCs w:val="24"/>
              </w:rPr>
              <w:t>.</w:t>
            </w:r>
            <w:r w:rsidRPr="003E70A9">
              <w:rPr>
                <w:bCs/>
                <w:sz w:val="24"/>
                <w:szCs w:val="24"/>
              </w:rPr>
              <w:t xml:space="preserve"> / </w:t>
            </w:r>
            <w:r>
              <w:rPr>
                <w:bCs/>
                <w:sz w:val="24"/>
                <w:szCs w:val="24"/>
              </w:rPr>
              <w:t>км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D33E46" w:rsidP="00D33E4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F809BD" w:rsidRPr="003E70A9">
              <w:rPr>
                <w:bCs/>
                <w:sz w:val="24"/>
                <w:szCs w:val="24"/>
              </w:rPr>
              <w:t xml:space="preserve"> / </w:t>
            </w:r>
            <w:r>
              <w:rPr>
                <w:bCs/>
                <w:sz w:val="24"/>
                <w:szCs w:val="24"/>
              </w:rPr>
              <w:t>0,021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Default="00D33E46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Тип провода ВЛИ-0,4 кВ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F809BD" w:rsidP="00D33E4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СИП-2 3×70+1×70+1×25, СИП-4  4×</w:t>
            </w:r>
            <w:r w:rsidR="00D33E46">
              <w:rPr>
                <w:bCs/>
                <w:sz w:val="24"/>
                <w:szCs w:val="24"/>
              </w:rPr>
              <w:t>25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Default="00D33E46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Материал опор ВЛИ-0,4 кВ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ж.б.</w:t>
            </w:r>
          </w:p>
        </w:tc>
      </w:tr>
      <w:tr w:rsidR="00F809BD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Default="00D33E46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09BD" w:rsidRPr="003E70A9" w:rsidRDefault="00F809BD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Количество опор ВЛИ-0,4 кВ, шт.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9BD" w:rsidRPr="003E70A9" w:rsidRDefault="00D33E46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9E75E4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Default="009E75E4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5E4" w:rsidRPr="00A61F51" w:rsidRDefault="009E75E4" w:rsidP="00F11D81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61F51">
              <w:rPr>
                <w:bCs/>
                <w:sz w:val="24"/>
                <w:szCs w:val="24"/>
              </w:rPr>
              <w:t>Вырубка деревьев, шт./расчистка трассы, га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A61F51" w:rsidRDefault="009E75E4" w:rsidP="00F11D81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A61F51">
              <w:rPr>
                <w:bCs/>
                <w:sz w:val="24"/>
                <w:szCs w:val="24"/>
              </w:rPr>
              <w:t xml:space="preserve">– / </w:t>
            </w:r>
            <w:r w:rsidR="00C81C35">
              <w:rPr>
                <w:bCs/>
                <w:sz w:val="24"/>
                <w:szCs w:val="24"/>
              </w:rPr>
              <w:t>0,012</w:t>
            </w:r>
          </w:p>
        </w:tc>
      </w:tr>
      <w:tr w:rsidR="009E75E4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Default="009E75E4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5E4" w:rsidRPr="003E70A9" w:rsidRDefault="009E75E4" w:rsidP="005325BF">
            <w:pPr>
              <w:pStyle w:val="a4"/>
              <w:jc w:val="left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Количество демонтируемых ответвлений, шт.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3E70A9" w:rsidRDefault="009E75E4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9E75E4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Default="009E75E4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5E4" w:rsidRPr="003E70A9" w:rsidRDefault="009E75E4" w:rsidP="00D33E46">
            <w:pPr>
              <w:pStyle w:val="a4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3E70A9">
              <w:rPr>
                <w:bCs/>
                <w:sz w:val="24"/>
                <w:szCs w:val="24"/>
              </w:rPr>
              <w:t>лина демонтируем</w:t>
            </w:r>
            <w:r>
              <w:rPr>
                <w:bCs/>
                <w:sz w:val="24"/>
                <w:szCs w:val="24"/>
              </w:rPr>
              <w:t>ой линии 10/0,4 кВ</w:t>
            </w:r>
            <w:r w:rsidRPr="003E70A9">
              <w:rPr>
                <w:bCs/>
                <w:sz w:val="24"/>
                <w:szCs w:val="24"/>
              </w:rPr>
              <w:t>, км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3E70A9" w:rsidRDefault="00C81C35" w:rsidP="00D33E46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0,36 / </w:t>
            </w:r>
            <w:r w:rsidR="00694EA4">
              <w:rPr>
                <w:bCs/>
                <w:sz w:val="24"/>
                <w:szCs w:val="24"/>
              </w:rPr>
              <w:t>0,17</w:t>
            </w:r>
          </w:p>
        </w:tc>
      </w:tr>
      <w:tr w:rsidR="009E75E4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Default="009E75E4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5E4" w:rsidRPr="003E70A9" w:rsidRDefault="009E75E4" w:rsidP="005325BF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демонтируемых опор 10/</w:t>
            </w:r>
            <w:r w:rsidRPr="003E70A9">
              <w:rPr>
                <w:bCs/>
                <w:sz w:val="24"/>
                <w:szCs w:val="24"/>
              </w:rPr>
              <w:t>0,4 кВ, шт.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3E70A9" w:rsidRDefault="00C81C35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 /</w:t>
            </w:r>
            <w:r w:rsidR="00694EA4">
              <w:rPr>
                <w:bCs/>
                <w:sz w:val="24"/>
                <w:szCs w:val="24"/>
              </w:rPr>
              <w:t xml:space="preserve"> 4</w:t>
            </w:r>
          </w:p>
        </w:tc>
      </w:tr>
      <w:tr w:rsidR="009E75E4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Default="009E75E4" w:rsidP="0018030D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5E4" w:rsidRPr="003E70A9" w:rsidRDefault="009E75E4" w:rsidP="0018030D">
            <w:pPr>
              <w:pStyle w:val="a4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3E70A9">
              <w:rPr>
                <w:bCs/>
                <w:sz w:val="24"/>
                <w:szCs w:val="24"/>
              </w:rPr>
              <w:t>Демонтаж</w:t>
            </w:r>
            <w:r w:rsidR="00C81C35">
              <w:rPr>
                <w:bCs/>
                <w:sz w:val="24"/>
                <w:szCs w:val="24"/>
              </w:rPr>
              <w:t xml:space="preserve"> существующей</w:t>
            </w:r>
            <w:r w:rsidRPr="003E70A9">
              <w:rPr>
                <w:bCs/>
                <w:sz w:val="24"/>
                <w:szCs w:val="24"/>
              </w:rPr>
              <w:t xml:space="preserve"> ТП-</w:t>
            </w:r>
            <w:r>
              <w:rPr>
                <w:bCs/>
                <w:sz w:val="24"/>
                <w:szCs w:val="24"/>
              </w:rPr>
              <w:t>10</w:t>
            </w:r>
            <w:r w:rsidRPr="003E70A9">
              <w:rPr>
                <w:bCs/>
                <w:sz w:val="24"/>
                <w:szCs w:val="24"/>
              </w:rPr>
              <w:t>/0,4 кВ, шт.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3E70A9" w:rsidRDefault="00C81C35" w:rsidP="005325BF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E75E4" w:rsidRPr="00B66235" w:rsidTr="00C81C35">
        <w:trPr>
          <w:trHeight w:val="6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0250F0" w:rsidRDefault="009E75E4" w:rsidP="00A702F6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E75E4" w:rsidRPr="000250F0" w:rsidRDefault="009E75E4" w:rsidP="00C81C35">
            <w:pPr>
              <w:pStyle w:val="a4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0250F0">
              <w:rPr>
                <w:b/>
                <w:bCs/>
                <w:sz w:val="24"/>
                <w:szCs w:val="24"/>
              </w:rPr>
              <w:t>Монтаж</w:t>
            </w:r>
            <w:r w:rsidR="00C81C35">
              <w:rPr>
                <w:b/>
                <w:bCs/>
                <w:sz w:val="24"/>
                <w:szCs w:val="24"/>
              </w:rPr>
              <w:t xml:space="preserve"> существующей ТП-160/10/0,4 кВ с ТМГ-160 </w:t>
            </w:r>
            <w:r w:rsidRPr="000250F0">
              <w:rPr>
                <w:b/>
                <w:bCs/>
                <w:sz w:val="24"/>
                <w:szCs w:val="24"/>
              </w:rPr>
              <w:t>кВА, шт.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5E4" w:rsidRPr="000250F0" w:rsidRDefault="00C81C35" w:rsidP="005325BF">
            <w:pPr>
              <w:pStyle w:val="a4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870FC" w:rsidRDefault="007870FC" w:rsidP="007870FC">
      <w:pPr>
        <w:pStyle w:val="a4"/>
        <w:ind w:left="0" w:firstLine="0"/>
        <w:jc w:val="right"/>
        <w:rPr>
          <w:sz w:val="24"/>
          <w:szCs w:val="24"/>
        </w:rPr>
        <w:sectPr w:rsidR="007870FC" w:rsidSect="003E70A9">
          <w:headerReference w:type="default" r:id="rId10"/>
          <w:footerReference w:type="default" r:id="rId11"/>
          <w:pgSz w:w="11907" w:h="16839" w:code="9"/>
          <w:pgMar w:top="1134" w:right="709" w:bottom="1134" w:left="709" w:header="284" w:footer="284" w:gutter="0"/>
          <w:cols w:space="720"/>
          <w:titlePg/>
          <w:docGrid w:linePitch="272"/>
        </w:sectPr>
      </w:pPr>
    </w:p>
    <w:p w:rsidR="00214134" w:rsidRPr="00D035C2" w:rsidRDefault="00614F36" w:rsidP="00E35786">
      <w:pPr>
        <w:pStyle w:val="a4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3E2214" w:rsidRPr="00D035C2">
        <w:rPr>
          <w:sz w:val="24"/>
          <w:szCs w:val="24"/>
        </w:rPr>
        <w:t>риложение 2</w:t>
      </w:r>
      <w:r w:rsidR="009307A0" w:rsidRPr="00D035C2">
        <w:rPr>
          <w:sz w:val="24"/>
          <w:szCs w:val="24"/>
        </w:rPr>
        <w:t xml:space="preserve"> к ТЗ </w:t>
      </w:r>
      <w:r w:rsidR="0087424B" w:rsidRPr="00D035C2">
        <w:rPr>
          <w:sz w:val="24"/>
          <w:szCs w:val="24"/>
        </w:rPr>
        <w:t xml:space="preserve">№ </w:t>
      </w:r>
      <w:r w:rsidR="00C617AC" w:rsidRPr="00D035C2">
        <w:rPr>
          <w:sz w:val="24"/>
          <w:szCs w:val="24"/>
        </w:rPr>
        <w:t>1</w:t>
      </w:r>
      <w:r w:rsidR="00AE35F8">
        <w:rPr>
          <w:sz w:val="24"/>
          <w:szCs w:val="24"/>
        </w:rPr>
        <w:t>9</w:t>
      </w:r>
      <w:r w:rsidR="008904C6" w:rsidRPr="00D035C2">
        <w:rPr>
          <w:sz w:val="24"/>
          <w:szCs w:val="24"/>
        </w:rPr>
        <w:t>-0</w:t>
      </w:r>
      <w:r w:rsidR="00065224">
        <w:rPr>
          <w:sz w:val="24"/>
          <w:szCs w:val="24"/>
        </w:rPr>
        <w:t>1</w:t>
      </w:r>
      <w:r w:rsidR="00DD75F6">
        <w:rPr>
          <w:sz w:val="24"/>
          <w:szCs w:val="24"/>
        </w:rPr>
        <w:t>1</w:t>
      </w:r>
    </w:p>
    <w:p w:rsidR="000025F9" w:rsidRDefault="00214134" w:rsidP="00624C52">
      <w:pPr>
        <w:pStyle w:val="a4"/>
        <w:tabs>
          <w:tab w:val="left" w:pos="2925"/>
          <w:tab w:val="right" w:pos="14571"/>
        </w:tabs>
        <w:spacing w:after="240"/>
        <w:ind w:left="0" w:firstLine="0"/>
        <w:rPr>
          <w:sz w:val="24"/>
          <w:szCs w:val="24"/>
        </w:rPr>
      </w:pPr>
      <w:r w:rsidRPr="00D035C2">
        <w:rPr>
          <w:sz w:val="24"/>
          <w:szCs w:val="24"/>
        </w:rPr>
        <w:t>Календарный план выполнения работ</w:t>
      </w:r>
    </w:p>
    <w:tbl>
      <w:tblPr>
        <w:tblW w:w="15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959"/>
        <w:gridCol w:w="1039"/>
        <w:gridCol w:w="992"/>
        <w:gridCol w:w="952"/>
        <w:gridCol w:w="944"/>
        <w:gridCol w:w="941"/>
        <w:gridCol w:w="980"/>
        <w:gridCol w:w="1002"/>
        <w:gridCol w:w="1125"/>
      </w:tblGrid>
      <w:tr w:rsidR="00376B5C" w:rsidRPr="00B35B8B" w:rsidTr="00A702F6">
        <w:trPr>
          <w:jc w:val="center"/>
        </w:trPr>
        <w:tc>
          <w:tcPr>
            <w:tcW w:w="463" w:type="dxa"/>
            <w:vMerge w:val="restart"/>
            <w:vAlign w:val="center"/>
          </w:tcPr>
          <w:p w:rsidR="00376B5C" w:rsidRPr="00B35B8B" w:rsidRDefault="00376B5C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 w:rsidRPr="00B35B8B">
              <w:rPr>
                <w:sz w:val="24"/>
                <w:szCs w:val="24"/>
              </w:rPr>
              <w:t>№ п/п</w:t>
            </w:r>
          </w:p>
        </w:tc>
        <w:tc>
          <w:tcPr>
            <w:tcW w:w="6959" w:type="dxa"/>
            <w:vMerge w:val="restart"/>
            <w:vAlign w:val="center"/>
          </w:tcPr>
          <w:p w:rsidR="00376B5C" w:rsidRPr="00B35B8B" w:rsidRDefault="00376B5C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35B8B">
              <w:rPr>
                <w:sz w:val="24"/>
                <w:szCs w:val="24"/>
              </w:rPr>
              <w:t>одержание работ</w:t>
            </w:r>
          </w:p>
        </w:tc>
        <w:tc>
          <w:tcPr>
            <w:tcW w:w="7975" w:type="dxa"/>
            <w:gridSpan w:val="8"/>
            <w:vAlign w:val="center"/>
          </w:tcPr>
          <w:p w:rsidR="00376B5C" w:rsidRPr="00B35B8B" w:rsidRDefault="00376B5C" w:rsidP="0024018E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B35B8B">
              <w:rPr>
                <w:sz w:val="24"/>
                <w:szCs w:val="24"/>
              </w:rPr>
              <w:t>График выполнения работ</w:t>
            </w:r>
            <w:r>
              <w:rPr>
                <w:sz w:val="24"/>
                <w:szCs w:val="24"/>
              </w:rPr>
              <w:t xml:space="preserve"> (в неделях с момента заключения договора)</w:t>
            </w:r>
          </w:p>
        </w:tc>
      </w:tr>
      <w:tr w:rsidR="00376B5C" w:rsidRPr="00B35B8B" w:rsidTr="00376B5C">
        <w:trPr>
          <w:jc w:val="center"/>
        </w:trPr>
        <w:tc>
          <w:tcPr>
            <w:tcW w:w="463" w:type="dxa"/>
            <w:vMerge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959" w:type="dxa"/>
            <w:vMerge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2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2" w:type="dxa"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5" w:type="dxa"/>
            <w:vAlign w:val="center"/>
          </w:tcPr>
          <w:p w:rsidR="005B7208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50F0" w:rsidRPr="00B35B8B" w:rsidTr="00A702F6">
        <w:trPr>
          <w:jc w:val="center"/>
        </w:trPr>
        <w:tc>
          <w:tcPr>
            <w:tcW w:w="463" w:type="dxa"/>
            <w:vAlign w:val="center"/>
          </w:tcPr>
          <w:p w:rsidR="000250F0" w:rsidRPr="00056D7B" w:rsidRDefault="000250F0" w:rsidP="005325BF">
            <w:pPr>
              <w:pStyle w:val="a4"/>
              <w:tabs>
                <w:tab w:val="left" w:pos="1276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056D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34" w:type="dxa"/>
            <w:gridSpan w:val="9"/>
            <w:vAlign w:val="center"/>
          </w:tcPr>
          <w:p w:rsidR="000250F0" w:rsidRPr="00A702F6" w:rsidRDefault="005408D5" w:rsidP="00065224">
            <w:pPr>
              <w:pStyle w:val="a4"/>
              <w:tabs>
                <w:tab w:val="left" w:pos="1276"/>
              </w:tabs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Переустройство участка ВЛ-10 кВ (инв. 3146), КТП № 696 (инв. 813), участка ВЛ-0,4 кВ (инв. 12025084-00) в с. Преображеновка, Добровского района, Липецкой области (проект № 147-ЛЭ-2018)</w:t>
            </w:r>
          </w:p>
        </w:tc>
      </w:tr>
      <w:tr w:rsidR="00376B5C" w:rsidRPr="00B35B8B" w:rsidTr="00376B5C">
        <w:trPr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959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CB35D8">
              <w:rPr>
                <w:sz w:val="24"/>
                <w:szCs w:val="24"/>
              </w:rPr>
              <w:t>Подготовительные работы</w:t>
            </w:r>
            <w:r w:rsidRPr="00B35B8B">
              <w:rPr>
                <w:sz w:val="24"/>
                <w:szCs w:val="24"/>
              </w:rPr>
              <w:t>. Уточнение исходных данных</w:t>
            </w:r>
          </w:p>
        </w:tc>
        <w:tc>
          <w:tcPr>
            <w:tcW w:w="1039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F809BD">
        <w:trPr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Комплектация материалами и оборудованием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3C0B7D">
        <w:trPr>
          <w:trHeight w:val="279"/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3C0B7D">
        <w:trPr>
          <w:trHeight w:val="279"/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Выполнение пуско-наладочных работ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3C0B7D">
        <w:trPr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Проведение приемо-сдаточных испытаний и сдача объекта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</w:tbl>
    <w:p w:rsidR="000025F9" w:rsidRPr="0011031D" w:rsidRDefault="000025F9" w:rsidP="00AE35F8">
      <w:pPr>
        <w:tabs>
          <w:tab w:val="left" w:pos="5715"/>
        </w:tabs>
        <w:rPr>
          <w:sz w:val="12"/>
          <w:szCs w:val="12"/>
        </w:rPr>
      </w:pPr>
    </w:p>
    <w:sectPr w:rsidR="000025F9" w:rsidRPr="0011031D" w:rsidSect="007870FC">
      <w:headerReference w:type="default" r:id="rId12"/>
      <w:footerReference w:type="default" r:id="rId13"/>
      <w:pgSz w:w="16839" w:h="11907" w:orient="landscape" w:code="9"/>
      <w:pgMar w:top="709" w:right="1134" w:bottom="709" w:left="1134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788" w:rsidRDefault="00920788">
      <w:r>
        <w:separator/>
      </w:r>
    </w:p>
  </w:endnote>
  <w:endnote w:type="continuationSeparator" w:id="0">
    <w:p w:rsidR="00920788" w:rsidRDefault="0092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b"/>
      <w:rPr>
        <w:rFonts w:eastAsiaTheme="major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b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788" w:rsidRDefault="00920788">
      <w:r>
        <w:separator/>
      </w:r>
    </w:p>
  </w:footnote>
  <w:footnote w:type="continuationSeparator" w:id="0">
    <w:p w:rsidR="00920788" w:rsidRDefault="00920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Default="00A702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02F6" w:rsidRDefault="00A702F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038314"/>
      <w:docPartObj>
        <w:docPartGallery w:val="Page Numbers (Top of Page)"/>
        <w:docPartUnique/>
      </w:docPartObj>
    </w:sdtPr>
    <w:sdtEndPr/>
    <w:sdtContent>
      <w:p w:rsidR="00A702F6" w:rsidRDefault="00A702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3B4">
          <w:rPr>
            <w:noProof/>
          </w:rPr>
          <w:t>6</w:t>
        </w:r>
        <w:r>
          <w:fldChar w:fldCharType="end"/>
        </w:r>
      </w:p>
    </w:sdtContent>
  </w:sdt>
  <w:p w:rsidR="00A702F6" w:rsidRDefault="00A702F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6"/>
      <w:rPr>
        <w:rFonts w:eastAsiaTheme="major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6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61370"/>
    <w:multiLevelType w:val="multilevel"/>
    <w:tmpl w:val="AE242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20"/>
  </w:num>
  <w:num w:numId="5">
    <w:abstractNumId w:val="2"/>
  </w:num>
  <w:num w:numId="6">
    <w:abstractNumId w:val="6"/>
  </w:num>
  <w:num w:numId="7">
    <w:abstractNumId w:val="4"/>
  </w:num>
  <w:num w:numId="8">
    <w:abstractNumId w:val="23"/>
  </w:num>
  <w:num w:numId="9">
    <w:abstractNumId w:val="3"/>
  </w:num>
  <w:num w:numId="10">
    <w:abstractNumId w:val="22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  <w:num w:numId="15">
    <w:abstractNumId w:val="0"/>
  </w:num>
  <w:num w:numId="16">
    <w:abstractNumId w:val="18"/>
  </w:num>
  <w:num w:numId="17">
    <w:abstractNumId w:val="1"/>
  </w:num>
  <w:num w:numId="18">
    <w:abstractNumId w:val="11"/>
  </w:num>
  <w:num w:numId="19">
    <w:abstractNumId w:val="16"/>
  </w:num>
  <w:num w:numId="20">
    <w:abstractNumId w:val="9"/>
  </w:num>
  <w:num w:numId="21">
    <w:abstractNumId w:val="21"/>
  </w:num>
  <w:num w:numId="22">
    <w:abstractNumId w:val="14"/>
  </w:num>
  <w:num w:numId="23">
    <w:abstractNumId w:val="5"/>
  </w:num>
  <w:num w:numId="2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B0"/>
    <w:rsid w:val="00000DC1"/>
    <w:rsid w:val="00001180"/>
    <w:rsid w:val="000025F9"/>
    <w:rsid w:val="00002E92"/>
    <w:rsid w:val="000033D7"/>
    <w:rsid w:val="0000369B"/>
    <w:rsid w:val="00003B31"/>
    <w:rsid w:val="00003E69"/>
    <w:rsid w:val="00004484"/>
    <w:rsid w:val="0000473E"/>
    <w:rsid w:val="000065B3"/>
    <w:rsid w:val="00007837"/>
    <w:rsid w:val="00007995"/>
    <w:rsid w:val="00007F97"/>
    <w:rsid w:val="00010621"/>
    <w:rsid w:val="00011927"/>
    <w:rsid w:val="000122F7"/>
    <w:rsid w:val="000127BD"/>
    <w:rsid w:val="00012D6D"/>
    <w:rsid w:val="000132ED"/>
    <w:rsid w:val="0001515B"/>
    <w:rsid w:val="00015A0E"/>
    <w:rsid w:val="00016DC9"/>
    <w:rsid w:val="00022207"/>
    <w:rsid w:val="00023C56"/>
    <w:rsid w:val="00023DB4"/>
    <w:rsid w:val="00023E71"/>
    <w:rsid w:val="000245CA"/>
    <w:rsid w:val="00024F0E"/>
    <w:rsid w:val="000250F0"/>
    <w:rsid w:val="00025FA8"/>
    <w:rsid w:val="000276B5"/>
    <w:rsid w:val="00027A3C"/>
    <w:rsid w:val="0003048F"/>
    <w:rsid w:val="00030FBC"/>
    <w:rsid w:val="000321AC"/>
    <w:rsid w:val="00032DC0"/>
    <w:rsid w:val="00033C95"/>
    <w:rsid w:val="0003424A"/>
    <w:rsid w:val="00035919"/>
    <w:rsid w:val="00035CCE"/>
    <w:rsid w:val="00035D40"/>
    <w:rsid w:val="0003681C"/>
    <w:rsid w:val="00036EFC"/>
    <w:rsid w:val="000372BD"/>
    <w:rsid w:val="00037AB8"/>
    <w:rsid w:val="00041D58"/>
    <w:rsid w:val="00042975"/>
    <w:rsid w:val="00042ABF"/>
    <w:rsid w:val="00042E8E"/>
    <w:rsid w:val="00044AD0"/>
    <w:rsid w:val="000466AB"/>
    <w:rsid w:val="00046A57"/>
    <w:rsid w:val="00046DE8"/>
    <w:rsid w:val="0005053C"/>
    <w:rsid w:val="000505C8"/>
    <w:rsid w:val="0005111C"/>
    <w:rsid w:val="000539E2"/>
    <w:rsid w:val="00054180"/>
    <w:rsid w:val="00054495"/>
    <w:rsid w:val="00056287"/>
    <w:rsid w:val="00056D7B"/>
    <w:rsid w:val="000571B3"/>
    <w:rsid w:val="00057DEA"/>
    <w:rsid w:val="000612D8"/>
    <w:rsid w:val="00061319"/>
    <w:rsid w:val="00061754"/>
    <w:rsid w:val="000626B6"/>
    <w:rsid w:val="00063992"/>
    <w:rsid w:val="00064156"/>
    <w:rsid w:val="0006473C"/>
    <w:rsid w:val="00065224"/>
    <w:rsid w:val="00067878"/>
    <w:rsid w:val="0007036B"/>
    <w:rsid w:val="000703B4"/>
    <w:rsid w:val="00071958"/>
    <w:rsid w:val="00071F04"/>
    <w:rsid w:val="00073240"/>
    <w:rsid w:val="00074E37"/>
    <w:rsid w:val="00075846"/>
    <w:rsid w:val="00076B24"/>
    <w:rsid w:val="00076F72"/>
    <w:rsid w:val="0007738F"/>
    <w:rsid w:val="0008121C"/>
    <w:rsid w:val="000814C3"/>
    <w:rsid w:val="00081790"/>
    <w:rsid w:val="00082A4F"/>
    <w:rsid w:val="00084847"/>
    <w:rsid w:val="00084F2A"/>
    <w:rsid w:val="000855AB"/>
    <w:rsid w:val="00086C4F"/>
    <w:rsid w:val="00086CA0"/>
    <w:rsid w:val="00087D2E"/>
    <w:rsid w:val="00087E13"/>
    <w:rsid w:val="0009296B"/>
    <w:rsid w:val="00093093"/>
    <w:rsid w:val="00093154"/>
    <w:rsid w:val="00093594"/>
    <w:rsid w:val="000943D9"/>
    <w:rsid w:val="00094E95"/>
    <w:rsid w:val="00097B24"/>
    <w:rsid w:val="000A2297"/>
    <w:rsid w:val="000A26C4"/>
    <w:rsid w:val="000A2DD7"/>
    <w:rsid w:val="000A457B"/>
    <w:rsid w:val="000A5C24"/>
    <w:rsid w:val="000A5F10"/>
    <w:rsid w:val="000B10AD"/>
    <w:rsid w:val="000B1F0D"/>
    <w:rsid w:val="000B27F1"/>
    <w:rsid w:val="000B3B6D"/>
    <w:rsid w:val="000B4F48"/>
    <w:rsid w:val="000B5B47"/>
    <w:rsid w:val="000B6882"/>
    <w:rsid w:val="000B6920"/>
    <w:rsid w:val="000B6E08"/>
    <w:rsid w:val="000B7148"/>
    <w:rsid w:val="000B7484"/>
    <w:rsid w:val="000B7D05"/>
    <w:rsid w:val="000B7F77"/>
    <w:rsid w:val="000C00FB"/>
    <w:rsid w:val="000C14E9"/>
    <w:rsid w:val="000C1DFA"/>
    <w:rsid w:val="000C3B43"/>
    <w:rsid w:val="000C4E25"/>
    <w:rsid w:val="000C5A4A"/>
    <w:rsid w:val="000C69C2"/>
    <w:rsid w:val="000C6C98"/>
    <w:rsid w:val="000C6FA4"/>
    <w:rsid w:val="000C6FE0"/>
    <w:rsid w:val="000C7696"/>
    <w:rsid w:val="000C7827"/>
    <w:rsid w:val="000D0DEF"/>
    <w:rsid w:val="000D1C06"/>
    <w:rsid w:val="000D1D65"/>
    <w:rsid w:val="000E04C2"/>
    <w:rsid w:val="000E0501"/>
    <w:rsid w:val="000E0B74"/>
    <w:rsid w:val="000E138E"/>
    <w:rsid w:val="000E1925"/>
    <w:rsid w:val="000E2CCE"/>
    <w:rsid w:val="000E358B"/>
    <w:rsid w:val="000E3656"/>
    <w:rsid w:val="000E4859"/>
    <w:rsid w:val="000E4CC5"/>
    <w:rsid w:val="000E4F68"/>
    <w:rsid w:val="000E55F8"/>
    <w:rsid w:val="000E5BD6"/>
    <w:rsid w:val="000E75E2"/>
    <w:rsid w:val="000E7777"/>
    <w:rsid w:val="000F0762"/>
    <w:rsid w:val="000F152F"/>
    <w:rsid w:val="000F1AE9"/>
    <w:rsid w:val="000F2914"/>
    <w:rsid w:val="000F33DB"/>
    <w:rsid w:val="000F3874"/>
    <w:rsid w:val="000F39B2"/>
    <w:rsid w:val="000F426A"/>
    <w:rsid w:val="0010047F"/>
    <w:rsid w:val="00100E7E"/>
    <w:rsid w:val="00102863"/>
    <w:rsid w:val="0010661E"/>
    <w:rsid w:val="00106731"/>
    <w:rsid w:val="00106898"/>
    <w:rsid w:val="001068B9"/>
    <w:rsid w:val="00107563"/>
    <w:rsid w:val="0011031D"/>
    <w:rsid w:val="00110C65"/>
    <w:rsid w:val="00111156"/>
    <w:rsid w:val="001114A5"/>
    <w:rsid w:val="00111721"/>
    <w:rsid w:val="00113019"/>
    <w:rsid w:val="001133A9"/>
    <w:rsid w:val="00115340"/>
    <w:rsid w:val="00115721"/>
    <w:rsid w:val="001169F0"/>
    <w:rsid w:val="00116C5A"/>
    <w:rsid w:val="00117BFB"/>
    <w:rsid w:val="00120090"/>
    <w:rsid w:val="00121323"/>
    <w:rsid w:val="00121341"/>
    <w:rsid w:val="001213DD"/>
    <w:rsid w:val="0012217E"/>
    <w:rsid w:val="00122C4A"/>
    <w:rsid w:val="00123A3A"/>
    <w:rsid w:val="00123E82"/>
    <w:rsid w:val="00124331"/>
    <w:rsid w:val="001251F7"/>
    <w:rsid w:val="001254C1"/>
    <w:rsid w:val="00125946"/>
    <w:rsid w:val="00126AA4"/>
    <w:rsid w:val="00127FE9"/>
    <w:rsid w:val="00130350"/>
    <w:rsid w:val="00131E88"/>
    <w:rsid w:val="00132BF3"/>
    <w:rsid w:val="001345E7"/>
    <w:rsid w:val="00136404"/>
    <w:rsid w:val="001366B2"/>
    <w:rsid w:val="001369A6"/>
    <w:rsid w:val="001376AC"/>
    <w:rsid w:val="00137C7D"/>
    <w:rsid w:val="00140355"/>
    <w:rsid w:val="001410AE"/>
    <w:rsid w:val="00141AB5"/>
    <w:rsid w:val="00142685"/>
    <w:rsid w:val="00143763"/>
    <w:rsid w:val="00143ED8"/>
    <w:rsid w:val="00144115"/>
    <w:rsid w:val="00145501"/>
    <w:rsid w:val="00145C80"/>
    <w:rsid w:val="0014627C"/>
    <w:rsid w:val="001464BA"/>
    <w:rsid w:val="00146C01"/>
    <w:rsid w:val="00150174"/>
    <w:rsid w:val="001508CD"/>
    <w:rsid w:val="00150D06"/>
    <w:rsid w:val="00151762"/>
    <w:rsid w:val="00152DE6"/>
    <w:rsid w:val="00152E83"/>
    <w:rsid w:val="00153F44"/>
    <w:rsid w:val="00154593"/>
    <w:rsid w:val="00154809"/>
    <w:rsid w:val="00154BEF"/>
    <w:rsid w:val="001568E2"/>
    <w:rsid w:val="00156D79"/>
    <w:rsid w:val="00156E38"/>
    <w:rsid w:val="00160E21"/>
    <w:rsid w:val="0016132C"/>
    <w:rsid w:val="001621A5"/>
    <w:rsid w:val="00162B8C"/>
    <w:rsid w:val="0016493B"/>
    <w:rsid w:val="00165A8C"/>
    <w:rsid w:val="00165E14"/>
    <w:rsid w:val="00165E72"/>
    <w:rsid w:val="00166D7F"/>
    <w:rsid w:val="00166FCC"/>
    <w:rsid w:val="00167077"/>
    <w:rsid w:val="001673C5"/>
    <w:rsid w:val="00170DDA"/>
    <w:rsid w:val="001713A1"/>
    <w:rsid w:val="001715AA"/>
    <w:rsid w:val="001718AC"/>
    <w:rsid w:val="0017462F"/>
    <w:rsid w:val="00175B84"/>
    <w:rsid w:val="0017714D"/>
    <w:rsid w:val="001802E4"/>
    <w:rsid w:val="0018030D"/>
    <w:rsid w:val="00180BA3"/>
    <w:rsid w:val="00180CCB"/>
    <w:rsid w:val="001844EE"/>
    <w:rsid w:val="00185045"/>
    <w:rsid w:val="001852A4"/>
    <w:rsid w:val="00186268"/>
    <w:rsid w:val="001862FB"/>
    <w:rsid w:val="00187A5B"/>
    <w:rsid w:val="0019012A"/>
    <w:rsid w:val="00190A26"/>
    <w:rsid w:val="00190FDD"/>
    <w:rsid w:val="0019270C"/>
    <w:rsid w:val="00192E02"/>
    <w:rsid w:val="00193410"/>
    <w:rsid w:val="00193786"/>
    <w:rsid w:val="00194F99"/>
    <w:rsid w:val="00194FDB"/>
    <w:rsid w:val="00195C4C"/>
    <w:rsid w:val="00197580"/>
    <w:rsid w:val="0019790B"/>
    <w:rsid w:val="00197B26"/>
    <w:rsid w:val="001A1515"/>
    <w:rsid w:val="001A1926"/>
    <w:rsid w:val="001A2F7A"/>
    <w:rsid w:val="001A397E"/>
    <w:rsid w:val="001A5B80"/>
    <w:rsid w:val="001A6538"/>
    <w:rsid w:val="001A66FF"/>
    <w:rsid w:val="001A6F09"/>
    <w:rsid w:val="001B2AAF"/>
    <w:rsid w:val="001B48D8"/>
    <w:rsid w:val="001B4D6E"/>
    <w:rsid w:val="001B5469"/>
    <w:rsid w:val="001B5795"/>
    <w:rsid w:val="001B5C88"/>
    <w:rsid w:val="001B7FE1"/>
    <w:rsid w:val="001C0C0E"/>
    <w:rsid w:val="001C0C9F"/>
    <w:rsid w:val="001C2BCA"/>
    <w:rsid w:val="001C565A"/>
    <w:rsid w:val="001C7169"/>
    <w:rsid w:val="001C7964"/>
    <w:rsid w:val="001C7DD4"/>
    <w:rsid w:val="001D0E69"/>
    <w:rsid w:val="001D1B80"/>
    <w:rsid w:val="001D2FB5"/>
    <w:rsid w:val="001D3209"/>
    <w:rsid w:val="001D3218"/>
    <w:rsid w:val="001D3DAE"/>
    <w:rsid w:val="001D414D"/>
    <w:rsid w:val="001D54CE"/>
    <w:rsid w:val="001D6DBC"/>
    <w:rsid w:val="001D7245"/>
    <w:rsid w:val="001E0543"/>
    <w:rsid w:val="001E05EE"/>
    <w:rsid w:val="001E0B9D"/>
    <w:rsid w:val="001E1ADA"/>
    <w:rsid w:val="001E3F9B"/>
    <w:rsid w:val="001E4763"/>
    <w:rsid w:val="001E48AD"/>
    <w:rsid w:val="001E52D1"/>
    <w:rsid w:val="001E546A"/>
    <w:rsid w:val="001E56A7"/>
    <w:rsid w:val="001F214A"/>
    <w:rsid w:val="001F23E6"/>
    <w:rsid w:val="001F258C"/>
    <w:rsid w:val="001F3EA6"/>
    <w:rsid w:val="001F446D"/>
    <w:rsid w:val="001F76CE"/>
    <w:rsid w:val="001F7BCF"/>
    <w:rsid w:val="00202584"/>
    <w:rsid w:val="00203294"/>
    <w:rsid w:val="002033A7"/>
    <w:rsid w:val="00203644"/>
    <w:rsid w:val="0020455B"/>
    <w:rsid w:val="00204F5D"/>
    <w:rsid w:val="00204F9C"/>
    <w:rsid w:val="00206941"/>
    <w:rsid w:val="00206BC3"/>
    <w:rsid w:val="00206C61"/>
    <w:rsid w:val="00212585"/>
    <w:rsid w:val="002132CA"/>
    <w:rsid w:val="00214134"/>
    <w:rsid w:val="00214CA9"/>
    <w:rsid w:val="0021560A"/>
    <w:rsid w:val="00215645"/>
    <w:rsid w:val="002170BD"/>
    <w:rsid w:val="002173A0"/>
    <w:rsid w:val="00220118"/>
    <w:rsid w:val="0022048D"/>
    <w:rsid w:val="0022095E"/>
    <w:rsid w:val="002211F7"/>
    <w:rsid w:val="002228DC"/>
    <w:rsid w:val="00222F80"/>
    <w:rsid w:val="002234D1"/>
    <w:rsid w:val="002255D1"/>
    <w:rsid w:val="00230139"/>
    <w:rsid w:val="0023025F"/>
    <w:rsid w:val="00230973"/>
    <w:rsid w:val="002319DD"/>
    <w:rsid w:val="002349BB"/>
    <w:rsid w:val="00235016"/>
    <w:rsid w:val="002354C6"/>
    <w:rsid w:val="00235C55"/>
    <w:rsid w:val="002374BD"/>
    <w:rsid w:val="0024018E"/>
    <w:rsid w:val="0024024D"/>
    <w:rsid w:val="0024302A"/>
    <w:rsid w:val="00244036"/>
    <w:rsid w:val="00245210"/>
    <w:rsid w:val="00245262"/>
    <w:rsid w:val="0024596D"/>
    <w:rsid w:val="0025113B"/>
    <w:rsid w:val="002513B6"/>
    <w:rsid w:val="00251820"/>
    <w:rsid w:val="00251955"/>
    <w:rsid w:val="00252262"/>
    <w:rsid w:val="00253350"/>
    <w:rsid w:val="00254341"/>
    <w:rsid w:val="00254375"/>
    <w:rsid w:val="002548B5"/>
    <w:rsid w:val="0025554B"/>
    <w:rsid w:val="00255F9D"/>
    <w:rsid w:val="00257A98"/>
    <w:rsid w:val="002600E5"/>
    <w:rsid w:val="00262CF5"/>
    <w:rsid w:val="002636AB"/>
    <w:rsid w:val="002638CA"/>
    <w:rsid w:val="0026453B"/>
    <w:rsid w:val="002650F3"/>
    <w:rsid w:val="00265CBB"/>
    <w:rsid w:val="00267632"/>
    <w:rsid w:val="00267EC8"/>
    <w:rsid w:val="00270412"/>
    <w:rsid w:val="002704FA"/>
    <w:rsid w:val="00272125"/>
    <w:rsid w:val="0027438C"/>
    <w:rsid w:val="00274392"/>
    <w:rsid w:val="00274583"/>
    <w:rsid w:val="002749A1"/>
    <w:rsid w:val="0027603C"/>
    <w:rsid w:val="002767E0"/>
    <w:rsid w:val="002775A3"/>
    <w:rsid w:val="00277B06"/>
    <w:rsid w:val="00277BAF"/>
    <w:rsid w:val="00277DB9"/>
    <w:rsid w:val="00277DD2"/>
    <w:rsid w:val="002817BB"/>
    <w:rsid w:val="00285436"/>
    <w:rsid w:val="002857EC"/>
    <w:rsid w:val="00285B42"/>
    <w:rsid w:val="00285D5D"/>
    <w:rsid w:val="00286C3A"/>
    <w:rsid w:val="00291083"/>
    <w:rsid w:val="0029388C"/>
    <w:rsid w:val="002947C2"/>
    <w:rsid w:val="00295D45"/>
    <w:rsid w:val="002966EB"/>
    <w:rsid w:val="00296B6F"/>
    <w:rsid w:val="002977B3"/>
    <w:rsid w:val="0029790E"/>
    <w:rsid w:val="00297A6B"/>
    <w:rsid w:val="002A2903"/>
    <w:rsid w:val="002A395F"/>
    <w:rsid w:val="002A3A27"/>
    <w:rsid w:val="002A3E9F"/>
    <w:rsid w:val="002A5125"/>
    <w:rsid w:val="002A5A66"/>
    <w:rsid w:val="002A5E52"/>
    <w:rsid w:val="002A689B"/>
    <w:rsid w:val="002A6BEF"/>
    <w:rsid w:val="002B0E0A"/>
    <w:rsid w:val="002B298A"/>
    <w:rsid w:val="002B3E47"/>
    <w:rsid w:val="002B5192"/>
    <w:rsid w:val="002B52C1"/>
    <w:rsid w:val="002B6296"/>
    <w:rsid w:val="002B653B"/>
    <w:rsid w:val="002B6714"/>
    <w:rsid w:val="002B7183"/>
    <w:rsid w:val="002B791C"/>
    <w:rsid w:val="002C09FE"/>
    <w:rsid w:val="002C1182"/>
    <w:rsid w:val="002C1281"/>
    <w:rsid w:val="002C1282"/>
    <w:rsid w:val="002C1822"/>
    <w:rsid w:val="002C2133"/>
    <w:rsid w:val="002C29F6"/>
    <w:rsid w:val="002C2D4D"/>
    <w:rsid w:val="002C2D88"/>
    <w:rsid w:val="002C32F3"/>
    <w:rsid w:val="002C59F3"/>
    <w:rsid w:val="002C77C2"/>
    <w:rsid w:val="002C7AE2"/>
    <w:rsid w:val="002D0539"/>
    <w:rsid w:val="002D09B5"/>
    <w:rsid w:val="002D1216"/>
    <w:rsid w:val="002D3EC8"/>
    <w:rsid w:val="002D5500"/>
    <w:rsid w:val="002D691B"/>
    <w:rsid w:val="002E2354"/>
    <w:rsid w:val="002E2726"/>
    <w:rsid w:val="002E2DFD"/>
    <w:rsid w:val="002E5E84"/>
    <w:rsid w:val="002E652C"/>
    <w:rsid w:val="002E73B9"/>
    <w:rsid w:val="002E7D37"/>
    <w:rsid w:val="002F112E"/>
    <w:rsid w:val="002F15AB"/>
    <w:rsid w:val="002F213D"/>
    <w:rsid w:val="002F2B3B"/>
    <w:rsid w:val="002F31C3"/>
    <w:rsid w:val="002F4310"/>
    <w:rsid w:val="002F452D"/>
    <w:rsid w:val="002F4F19"/>
    <w:rsid w:val="002F5730"/>
    <w:rsid w:val="002F62C5"/>
    <w:rsid w:val="002F6320"/>
    <w:rsid w:val="002F637C"/>
    <w:rsid w:val="002F7441"/>
    <w:rsid w:val="002F780A"/>
    <w:rsid w:val="002F794B"/>
    <w:rsid w:val="0030036E"/>
    <w:rsid w:val="00300A6C"/>
    <w:rsid w:val="00300C52"/>
    <w:rsid w:val="00301AC5"/>
    <w:rsid w:val="00303519"/>
    <w:rsid w:val="003035BE"/>
    <w:rsid w:val="003043EC"/>
    <w:rsid w:val="00304BBA"/>
    <w:rsid w:val="00307B8C"/>
    <w:rsid w:val="003103DB"/>
    <w:rsid w:val="00310E73"/>
    <w:rsid w:val="0031318C"/>
    <w:rsid w:val="003131FA"/>
    <w:rsid w:val="00314E5D"/>
    <w:rsid w:val="0031671E"/>
    <w:rsid w:val="00316FEC"/>
    <w:rsid w:val="003171FE"/>
    <w:rsid w:val="00320314"/>
    <w:rsid w:val="00321A00"/>
    <w:rsid w:val="00321A87"/>
    <w:rsid w:val="003220A1"/>
    <w:rsid w:val="003230AD"/>
    <w:rsid w:val="003241F0"/>
    <w:rsid w:val="00324893"/>
    <w:rsid w:val="0032560C"/>
    <w:rsid w:val="00325851"/>
    <w:rsid w:val="0032643F"/>
    <w:rsid w:val="0032787E"/>
    <w:rsid w:val="00331BAE"/>
    <w:rsid w:val="00332DFE"/>
    <w:rsid w:val="00333116"/>
    <w:rsid w:val="003353A8"/>
    <w:rsid w:val="00335DE9"/>
    <w:rsid w:val="00335F6D"/>
    <w:rsid w:val="003404F6"/>
    <w:rsid w:val="0034386D"/>
    <w:rsid w:val="00344985"/>
    <w:rsid w:val="00345521"/>
    <w:rsid w:val="003458EC"/>
    <w:rsid w:val="00345AB8"/>
    <w:rsid w:val="00346D0D"/>
    <w:rsid w:val="00346ED8"/>
    <w:rsid w:val="003475D2"/>
    <w:rsid w:val="00350C89"/>
    <w:rsid w:val="00351889"/>
    <w:rsid w:val="003526B2"/>
    <w:rsid w:val="00352D2E"/>
    <w:rsid w:val="00353A6F"/>
    <w:rsid w:val="00353AB0"/>
    <w:rsid w:val="003550B8"/>
    <w:rsid w:val="00355AE5"/>
    <w:rsid w:val="00356AFC"/>
    <w:rsid w:val="0036047B"/>
    <w:rsid w:val="00360639"/>
    <w:rsid w:val="0036100E"/>
    <w:rsid w:val="00361EED"/>
    <w:rsid w:val="00362CC0"/>
    <w:rsid w:val="00363B30"/>
    <w:rsid w:val="00363D2C"/>
    <w:rsid w:val="0036587E"/>
    <w:rsid w:val="00367FF9"/>
    <w:rsid w:val="00370D8A"/>
    <w:rsid w:val="003732A3"/>
    <w:rsid w:val="00373431"/>
    <w:rsid w:val="00373FB7"/>
    <w:rsid w:val="00376B5C"/>
    <w:rsid w:val="003777CA"/>
    <w:rsid w:val="00377AC2"/>
    <w:rsid w:val="00377CBB"/>
    <w:rsid w:val="0038059A"/>
    <w:rsid w:val="00380FCD"/>
    <w:rsid w:val="00381B26"/>
    <w:rsid w:val="00382DED"/>
    <w:rsid w:val="00383113"/>
    <w:rsid w:val="00383237"/>
    <w:rsid w:val="00383B84"/>
    <w:rsid w:val="00383EBA"/>
    <w:rsid w:val="00384306"/>
    <w:rsid w:val="00384B72"/>
    <w:rsid w:val="00385406"/>
    <w:rsid w:val="00385568"/>
    <w:rsid w:val="00390B45"/>
    <w:rsid w:val="00390FB2"/>
    <w:rsid w:val="00391F3C"/>
    <w:rsid w:val="00392795"/>
    <w:rsid w:val="003929E0"/>
    <w:rsid w:val="0039397B"/>
    <w:rsid w:val="00393DBA"/>
    <w:rsid w:val="003957C9"/>
    <w:rsid w:val="00396E8B"/>
    <w:rsid w:val="0039776F"/>
    <w:rsid w:val="00397936"/>
    <w:rsid w:val="003A1529"/>
    <w:rsid w:val="003A264F"/>
    <w:rsid w:val="003A2B03"/>
    <w:rsid w:val="003A4892"/>
    <w:rsid w:val="003A621B"/>
    <w:rsid w:val="003A6BE8"/>
    <w:rsid w:val="003A7426"/>
    <w:rsid w:val="003A756B"/>
    <w:rsid w:val="003A7944"/>
    <w:rsid w:val="003A7BA9"/>
    <w:rsid w:val="003A7FE3"/>
    <w:rsid w:val="003B00B9"/>
    <w:rsid w:val="003B163D"/>
    <w:rsid w:val="003B1A82"/>
    <w:rsid w:val="003B401A"/>
    <w:rsid w:val="003B43DA"/>
    <w:rsid w:val="003B468F"/>
    <w:rsid w:val="003B53B1"/>
    <w:rsid w:val="003B56D2"/>
    <w:rsid w:val="003B57DA"/>
    <w:rsid w:val="003B6D8B"/>
    <w:rsid w:val="003B7476"/>
    <w:rsid w:val="003B750E"/>
    <w:rsid w:val="003B77D5"/>
    <w:rsid w:val="003B7CB2"/>
    <w:rsid w:val="003C0418"/>
    <w:rsid w:val="003C0717"/>
    <w:rsid w:val="003C082B"/>
    <w:rsid w:val="003C0AF9"/>
    <w:rsid w:val="003C0B7D"/>
    <w:rsid w:val="003C302D"/>
    <w:rsid w:val="003C341E"/>
    <w:rsid w:val="003C412D"/>
    <w:rsid w:val="003C41C7"/>
    <w:rsid w:val="003C499A"/>
    <w:rsid w:val="003C4F80"/>
    <w:rsid w:val="003C5C1B"/>
    <w:rsid w:val="003C66EA"/>
    <w:rsid w:val="003C74CD"/>
    <w:rsid w:val="003D04EA"/>
    <w:rsid w:val="003D0E13"/>
    <w:rsid w:val="003D1C73"/>
    <w:rsid w:val="003D2A58"/>
    <w:rsid w:val="003D44F2"/>
    <w:rsid w:val="003D5138"/>
    <w:rsid w:val="003D551E"/>
    <w:rsid w:val="003D5644"/>
    <w:rsid w:val="003D7300"/>
    <w:rsid w:val="003D7839"/>
    <w:rsid w:val="003D7B36"/>
    <w:rsid w:val="003E067D"/>
    <w:rsid w:val="003E0754"/>
    <w:rsid w:val="003E2214"/>
    <w:rsid w:val="003E2BA1"/>
    <w:rsid w:val="003E3B16"/>
    <w:rsid w:val="003E67E1"/>
    <w:rsid w:val="003E70A9"/>
    <w:rsid w:val="003E72CB"/>
    <w:rsid w:val="003E7C69"/>
    <w:rsid w:val="003F0189"/>
    <w:rsid w:val="003F072E"/>
    <w:rsid w:val="003F17D9"/>
    <w:rsid w:val="003F2357"/>
    <w:rsid w:val="003F3139"/>
    <w:rsid w:val="003F39A4"/>
    <w:rsid w:val="003F4709"/>
    <w:rsid w:val="003F4B04"/>
    <w:rsid w:val="003F6666"/>
    <w:rsid w:val="003F6FCE"/>
    <w:rsid w:val="004001D4"/>
    <w:rsid w:val="00403E89"/>
    <w:rsid w:val="00403FC0"/>
    <w:rsid w:val="0040432A"/>
    <w:rsid w:val="0041021E"/>
    <w:rsid w:val="004108A3"/>
    <w:rsid w:val="0041134F"/>
    <w:rsid w:val="00411FC9"/>
    <w:rsid w:val="00413282"/>
    <w:rsid w:val="004132A2"/>
    <w:rsid w:val="004149C7"/>
    <w:rsid w:val="00415731"/>
    <w:rsid w:val="00415D36"/>
    <w:rsid w:val="00416B68"/>
    <w:rsid w:val="00417524"/>
    <w:rsid w:val="004178D9"/>
    <w:rsid w:val="00417997"/>
    <w:rsid w:val="004203D0"/>
    <w:rsid w:val="00420AED"/>
    <w:rsid w:val="00420CEC"/>
    <w:rsid w:val="00420FDA"/>
    <w:rsid w:val="00421251"/>
    <w:rsid w:val="00421FB4"/>
    <w:rsid w:val="00422B87"/>
    <w:rsid w:val="004235CC"/>
    <w:rsid w:val="004239FD"/>
    <w:rsid w:val="00425568"/>
    <w:rsid w:val="00426883"/>
    <w:rsid w:val="00432541"/>
    <w:rsid w:val="00432E65"/>
    <w:rsid w:val="004373AA"/>
    <w:rsid w:val="0043749A"/>
    <w:rsid w:val="00437C71"/>
    <w:rsid w:val="0044073C"/>
    <w:rsid w:val="004409DF"/>
    <w:rsid w:val="0044137A"/>
    <w:rsid w:val="00441690"/>
    <w:rsid w:val="00441AF8"/>
    <w:rsid w:val="00441C80"/>
    <w:rsid w:val="0044261A"/>
    <w:rsid w:val="00443458"/>
    <w:rsid w:val="00443823"/>
    <w:rsid w:val="00444C0B"/>
    <w:rsid w:val="0044572F"/>
    <w:rsid w:val="00450371"/>
    <w:rsid w:val="00450BC6"/>
    <w:rsid w:val="0045347B"/>
    <w:rsid w:val="00455514"/>
    <w:rsid w:val="004559BA"/>
    <w:rsid w:val="004575F7"/>
    <w:rsid w:val="00457665"/>
    <w:rsid w:val="00457671"/>
    <w:rsid w:val="004577A0"/>
    <w:rsid w:val="0046012E"/>
    <w:rsid w:val="00460327"/>
    <w:rsid w:val="00462826"/>
    <w:rsid w:val="00462864"/>
    <w:rsid w:val="00462E4E"/>
    <w:rsid w:val="0046483C"/>
    <w:rsid w:val="0046495B"/>
    <w:rsid w:val="004650F0"/>
    <w:rsid w:val="00465549"/>
    <w:rsid w:val="004675A4"/>
    <w:rsid w:val="004678AC"/>
    <w:rsid w:val="00467E56"/>
    <w:rsid w:val="004709C9"/>
    <w:rsid w:val="00472155"/>
    <w:rsid w:val="004736EC"/>
    <w:rsid w:val="00474725"/>
    <w:rsid w:val="004753F8"/>
    <w:rsid w:val="00475D7B"/>
    <w:rsid w:val="004806DC"/>
    <w:rsid w:val="00480BA2"/>
    <w:rsid w:val="00480D0B"/>
    <w:rsid w:val="004814A3"/>
    <w:rsid w:val="00481CC9"/>
    <w:rsid w:val="00483D0F"/>
    <w:rsid w:val="00483EEC"/>
    <w:rsid w:val="004848AE"/>
    <w:rsid w:val="00485577"/>
    <w:rsid w:val="00485C61"/>
    <w:rsid w:val="00485E18"/>
    <w:rsid w:val="00487F19"/>
    <w:rsid w:val="00490E3F"/>
    <w:rsid w:val="00490F33"/>
    <w:rsid w:val="00491BD3"/>
    <w:rsid w:val="00492154"/>
    <w:rsid w:val="00492E3A"/>
    <w:rsid w:val="004950E7"/>
    <w:rsid w:val="004963E2"/>
    <w:rsid w:val="00496DF5"/>
    <w:rsid w:val="00497BFE"/>
    <w:rsid w:val="00497EE2"/>
    <w:rsid w:val="004A1A8E"/>
    <w:rsid w:val="004A3682"/>
    <w:rsid w:val="004A3945"/>
    <w:rsid w:val="004A5F22"/>
    <w:rsid w:val="004A6179"/>
    <w:rsid w:val="004A6ACD"/>
    <w:rsid w:val="004A7468"/>
    <w:rsid w:val="004B0FF9"/>
    <w:rsid w:val="004B12A9"/>
    <w:rsid w:val="004B297C"/>
    <w:rsid w:val="004B36E6"/>
    <w:rsid w:val="004B38BE"/>
    <w:rsid w:val="004B3D6E"/>
    <w:rsid w:val="004B3FE1"/>
    <w:rsid w:val="004B492E"/>
    <w:rsid w:val="004B57D4"/>
    <w:rsid w:val="004B7B0D"/>
    <w:rsid w:val="004B7B64"/>
    <w:rsid w:val="004C0502"/>
    <w:rsid w:val="004C0538"/>
    <w:rsid w:val="004C14A4"/>
    <w:rsid w:val="004C1D7E"/>
    <w:rsid w:val="004C268D"/>
    <w:rsid w:val="004C29AF"/>
    <w:rsid w:val="004C3BBD"/>
    <w:rsid w:val="004C3C5E"/>
    <w:rsid w:val="004C54ED"/>
    <w:rsid w:val="004C5582"/>
    <w:rsid w:val="004C79E1"/>
    <w:rsid w:val="004D02AE"/>
    <w:rsid w:val="004D19CC"/>
    <w:rsid w:val="004D1B11"/>
    <w:rsid w:val="004D1FC6"/>
    <w:rsid w:val="004D22D3"/>
    <w:rsid w:val="004D449B"/>
    <w:rsid w:val="004D54E3"/>
    <w:rsid w:val="004D5852"/>
    <w:rsid w:val="004D76D2"/>
    <w:rsid w:val="004D793B"/>
    <w:rsid w:val="004D7CF8"/>
    <w:rsid w:val="004D7F2C"/>
    <w:rsid w:val="004E0811"/>
    <w:rsid w:val="004E0F68"/>
    <w:rsid w:val="004E1F84"/>
    <w:rsid w:val="004E2B35"/>
    <w:rsid w:val="004E4033"/>
    <w:rsid w:val="004E4196"/>
    <w:rsid w:val="004E474C"/>
    <w:rsid w:val="004E5170"/>
    <w:rsid w:val="004E5695"/>
    <w:rsid w:val="004E7145"/>
    <w:rsid w:val="004F0436"/>
    <w:rsid w:val="004F085B"/>
    <w:rsid w:val="004F3897"/>
    <w:rsid w:val="004F3BCE"/>
    <w:rsid w:val="004F4839"/>
    <w:rsid w:val="004F4A42"/>
    <w:rsid w:val="004F4F21"/>
    <w:rsid w:val="004F5B03"/>
    <w:rsid w:val="004F5BDF"/>
    <w:rsid w:val="004F693F"/>
    <w:rsid w:val="004F7CD5"/>
    <w:rsid w:val="0050178E"/>
    <w:rsid w:val="005032BD"/>
    <w:rsid w:val="0050339B"/>
    <w:rsid w:val="005064C6"/>
    <w:rsid w:val="00507B0D"/>
    <w:rsid w:val="005100A7"/>
    <w:rsid w:val="00510CC9"/>
    <w:rsid w:val="00511EF6"/>
    <w:rsid w:val="00512E31"/>
    <w:rsid w:val="00513EEB"/>
    <w:rsid w:val="00513F19"/>
    <w:rsid w:val="005144EA"/>
    <w:rsid w:val="00514CB7"/>
    <w:rsid w:val="005153C4"/>
    <w:rsid w:val="00515B2F"/>
    <w:rsid w:val="00515F09"/>
    <w:rsid w:val="0051645F"/>
    <w:rsid w:val="0051688F"/>
    <w:rsid w:val="00520AA8"/>
    <w:rsid w:val="005214B9"/>
    <w:rsid w:val="005223BB"/>
    <w:rsid w:val="005226C5"/>
    <w:rsid w:val="00523E0F"/>
    <w:rsid w:val="00523F2D"/>
    <w:rsid w:val="00523F55"/>
    <w:rsid w:val="00524D01"/>
    <w:rsid w:val="00524DC7"/>
    <w:rsid w:val="005251BE"/>
    <w:rsid w:val="005251D2"/>
    <w:rsid w:val="00525F90"/>
    <w:rsid w:val="00527E89"/>
    <w:rsid w:val="005301A9"/>
    <w:rsid w:val="005308BD"/>
    <w:rsid w:val="00530970"/>
    <w:rsid w:val="0053107E"/>
    <w:rsid w:val="0053314A"/>
    <w:rsid w:val="00533195"/>
    <w:rsid w:val="00533505"/>
    <w:rsid w:val="00534FD2"/>
    <w:rsid w:val="00535546"/>
    <w:rsid w:val="00535834"/>
    <w:rsid w:val="0053702F"/>
    <w:rsid w:val="005408D5"/>
    <w:rsid w:val="00541400"/>
    <w:rsid w:val="00541983"/>
    <w:rsid w:val="00542849"/>
    <w:rsid w:val="0054483E"/>
    <w:rsid w:val="00546E7B"/>
    <w:rsid w:val="005477BB"/>
    <w:rsid w:val="005507C0"/>
    <w:rsid w:val="005507DA"/>
    <w:rsid w:val="00550948"/>
    <w:rsid w:val="00550F73"/>
    <w:rsid w:val="00551B0E"/>
    <w:rsid w:val="005529C2"/>
    <w:rsid w:val="00554B09"/>
    <w:rsid w:val="005554CB"/>
    <w:rsid w:val="00555780"/>
    <w:rsid w:val="005557AA"/>
    <w:rsid w:val="00555B6A"/>
    <w:rsid w:val="00557202"/>
    <w:rsid w:val="0056016B"/>
    <w:rsid w:val="0056078D"/>
    <w:rsid w:val="005612D7"/>
    <w:rsid w:val="00561A5C"/>
    <w:rsid w:val="00561BCB"/>
    <w:rsid w:val="005628A8"/>
    <w:rsid w:val="00564703"/>
    <w:rsid w:val="00566930"/>
    <w:rsid w:val="00567C5E"/>
    <w:rsid w:val="00570CCE"/>
    <w:rsid w:val="005713B2"/>
    <w:rsid w:val="0057200A"/>
    <w:rsid w:val="00572AE9"/>
    <w:rsid w:val="0057355A"/>
    <w:rsid w:val="00573F45"/>
    <w:rsid w:val="005740E9"/>
    <w:rsid w:val="005749B3"/>
    <w:rsid w:val="00574C9D"/>
    <w:rsid w:val="00575147"/>
    <w:rsid w:val="00577F19"/>
    <w:rsid w:val="00581AE8"/>
    <w:rsid w:val="00581E4E"/>
    <w:rsid w:val="005847B8"/>
    <w:rsid w:val="00584864"/>
    <w:rsid w:val="00585EE6"/>
    <w:rsid w:val="00590667"/>
    <w:rsid w:val="005918CA"/>
    <w:rsid w:val="00591CC2"/>
    <w:rsid w:val="00593339"/>
    <w:rsid w:val="00593D3B"/>
    <w:rsid w:val="00595AD9"/>
    <w:rsid w:val="00595FC4"/>
    <w:rsid w:val="0059669F"/>
    <w:rsid w:val="00597384"/>
    <w:rsid w:val="00597EF3"/>
    <w:rsid w:val="005A0164"/>
    <w:rsid w:val="005A1AD6"/>
    <w:rsid w:val="005A6057"/>
    <w:rsid w:val="005A66B1"/>
    <w:rsid w:val="005A687A"/>
    <w:rsid w:val="005B08C5"/>
    <w:rsid w:val="005B17D1"/>
    <w:rsid w:val="005B18C2"/>
    <w:rsid w:val="005B2614"/>
    <w:rsid w:val="005B3AF7"/>
    <w:rsid w:val="005B3FD4"/>
    <w:rsid w:val="005B5AE4"/>
    <w:rsid w:val="005B716E"/>
    <w:rsid w:val="005B7208"/>
    <w:rsid w:val="005C27EF"/>
    <w:rsid w:val="005C3DD5"/>
    <w:rsid w:val="005C4691"/>
    <w:rsid w:val="005C4B56"/>
    <w:rsid w:val="005C57DA"/>
    <w:rsid w:val="005C5865"/>
    <w:rsid w:val="005C661F"/>
    <w:rsid w:val="005C774F"/>
    <w:rsid w:val="005D0001"/>
    <w:rsid w:val="005D0560"/>
    <w:rsid w:val="005D0D27"/>
    <w:rsid w:val="005D1897"/>
    <w:rsid w:val="005D1C3F"/>
    <w:rsid w:val="005D2A01"/>
    <w:rsid w:val="005D4DE8"/>
    <w:rsid w:val="005D4E57"/>
    <w:rsid w:val="005D54B2"/>
    <w:rsid w:val="005D6DD8"/>
    <w:rsid w:val="005E20D1"/>
    <w:rsid w:val="005E27C9"/>
    <w:rsid w:val="005E292D"/>
    <w:rsid w:val="005E2BF1"/>
    <w:rsid w:val="005E2E0B"/>
    <w:rsid w:val="005E41E4"/>
    <w:rsid w:val="005E7AED"/>
    <w:rsid w:val="005E7D1F"/>
    <w:rsid w:val="005F0382"/>
    <w:rsid w:val="005F0843"/>
    <w:rsid w:val="005F0A59"/>
    <w:rsid w:val="005F15EE"/>
    <w:rsid w:val="005F1CA6"/>
    <w:rsid w:val="005F2BB7"/>
    <w:rsid w:val="005F375E"/>
    <w:rsid w:val="005F41F2"/>
    <w:rsid w:val="005F436D"/>
    <w:rsid w:val="005F464F"/>
    <w:rsid w:val="005F57A2"/>
    <w:rsid w:val="005F669A"/>
    <w:rsid w:val="005F6A13"/>
    <w:rsid w:val="005F6A45"/>
    <w:rsid w:val="005F6DDB"/>
    <w:rsid w:val="005F6DED"/>
    <w:rsid w:val="005F74E5"/>
    <w:rsid w:val="006007DE"/>
    <w:rsid w:val="00600B17"/>
    <w:rsid w:val="00600D30"/>
    <w:rsid w:val="006011D7"/>
    <w:rsid w:val="006013BC"/>
    <w:rsid w:val="006023FB"/>
    <w:rsid w:val="006033B0"/>
    <w:rsid w:val="0060420B"/>
    <w:rsid w:val="0060462C"/>
    <w:rsid w:val="00605124"/>
    <w:rsid w:val="0060559F"/>
    <w:rsid w:val="00605E5D"/>
    <w:rsid w:val="006067A7"/>
    <w:rsid w:val="00607D1F"/>
    <w:rsid w:val="00607DA5"/>
    <w:rsid w:val="006103C3"/>
    <w:rsid w:val="00610B45"/>
    <w:rsid w:val="00610BA4"/>
    <w:rsid w:val="00611DDE"/>
    <w:rsid w:val="006125AC"/>
    <w:rsid w:val="00613EDA"/>
    <w:rsid w:val="00614579"/>
    <w:rsid w:val="00614845"/>
    <w:rsid w:val="00614D9B"/>
    <w:rsid w:val="00614F36"/>
    <w:rsid w:val="00616AF9"/>
    <w:rsid w:val="00616D56"/>
    <w:rsid w:val="00616F7A"/>
    <w:rsid w:val="006170FD"/>
    <w:rsid w:val="00620BDE"/>
    <w:rsid w:val="00620F61"/>
    <w:rsid w:val="00622981"/>
    <w:rsid w:val="006229FD"/>
    <w:rsid w:val="00623744"/>
    <w:rsid w:val="00623A3C"/>
    <w:rsid w:val="006244B2"/>
    <w:rsid w:val="00624C52"/>
    <w:rsid w:val="00625FCD"/>
    <w:rsid w:val="00626375"/>
    <w:rsid w:val="006263E7"/>
    <w:rsid w:val="006269BB"/>
    <w:rsid w:val="00627A4C"/>
    <w:rsid w:val="006304A7"/>
    <w:rsid w:val="00631E0B"/>
    <w:rsid w:val="006328C4"/>
    <w:rsid w:val="00633773"/>
    <w:rsid w:val="00640CED"/>
    <w:rsid w:val="00641023"/>
    <w:rsid w:val="00641357"/>
    <w:rsid w:val="006413D1"/>
    <w:rsid w:val="00641D3E"/>
    <w:rsid w:val="00642A51"/>
    <w:rsid w:val="00643EF1"/>
    <w:rsid w:val="00643FFF"/>
    <w:rsid w:val="00646169"/>
    <w:rsid w:val="00646FF5"/>
    <w:rsid w:val="00647228"/>
    <w:rsid w:val="006503FC"/>
    <w:rsid w:val="00653002"/>
    <w:rsid w:val="00653938"/>
    <w:rsid w:val="00653E9A"/>
    <w:rsid w:val="00654060"/>
    <w:rsid w:val="006540EB"/>
    <w:rsid w:val="006560FE"/>
    <w:rsid w:val="00656FEB"/>
    <w:rsid w:val="00657844"/>
    <w:rsid w:val="00660006"/>
    <w:rsid w:val="00660699"/>
    <w:rsid w:val="00661675"/>
    <w:rsid w:val="00661DC9"/>
    <w:rsid w:val="0066295C"/>
    <w:rsid w:val="00662ACF"/>
    <w:rsid w:val="0066397F"/>
    <w:rsid w:val="006644B4"/>
    <w:rsid w:val="00664C9E"/>
    <w:rsid w:val="0066540D"/>
    <w:rsid w:val="00665C76"/>
    <w:rsid w:val="006677BA"/>
    <w:rsid w:val="00671054"/>
    <w:rsid w:val="00671DBB"/>
    <w:rsid w:val="00672D01"/>
    <w:rsid w:val="00672DB7"/>
    <w:rsid w:val="00674863"/>
    <w:rsid w:val="00674DEF"/>
    <w:rsid w:val="0067513F"/>
    <w:rsid w:val="006753A1"/>
    <w:rsid w:val="006753F6"/>
    <w:rsid w:val="0067564B"/>
    <w:rsid w:val="00676585"/>
    <w:rsid w:val="00676861"/>
    <w:rsid w:val="0067778C"/>
    <w:rsid w:val="006777C2"/>
    <w:rsid w:val="00677DBB"/>
    <w:rsid w:val="00680480"/>
    <w:rsid w:val="006806A9"/>
    <w:rsid w:val="00680C12"/>
    <w:rsid w:val="00680D4B"/>
    <w:rsid w:val="0068168E"/>
    <w:rsid w:val="00684B17"/>
    <w:rsid w:val="00685517"/>
    <w:rsid w:val="006878CE"/>
    <w:rsid w:val="00687B8B"/>
    <w:rsid w:val="00690C21"/>
    <w:rsid w:val="00690CF1"/>
    <w:rsid w:val="006912CC"/>
    <w:rsid w:val="00692F02"/>
    <w:rsid w:val="00693683"/>
    <w:rsid w:val="00694EA4"/>
    <w:rsid w:val="00695539"/>
    <w:rsid w:val="00695E83"/>
    <w:rsid w:val="006971ED"/>
    <w:rsid w:val="006A0391"/>
    <w:rsid w:val="006A0683"/>
    <w:rsid w:val="006A1678"/>
    <w:rsid w:val="006A3793"/>
    <w:rsid w:val="006A3A18"/>
    <w:rsid w:val="006A4339"/>
    <w:rsid w:val="006A47C8"/>
    <w:rsid w:val="006A4A58"/>
    <w:rsid w:val="006A606B"/>
    <w:rsid w:val="006A6F46"/>
    <w:rsid w:val="006B05AD"/>
    <w:rsid w:val="006B1292"/>
    <w:rsid w:val="006B2BC6"/>
    <w:rsid w:val="006B38D0"/>
    <w:rsid w:val="006B3DF2"/>
    <w:rsid w:val="006B47C6"/>
    <w:rsid w:val="006B487B"/>
    <w:rsid w:val="006B5E69"/>
    <w:rsid w:val="006B77FE"/>
    <w:rsid w:val="006B7F81"/>
    <w:rsid w:val="006C120A"/>
    <w:rsid w:val="006C291B"/>
    <w:rsid w:val="006C3917"/>
    <w:rsid w:val="006C46B8"/>
    <w:rsid w:val="006C5011"/>
    <w:rsid w:val="006C5814"/>
    <w:rsid w:val="006C5C79"/>
    <w:rsid w:val="006D1529"/>
    <w:rsid w:val="006D38BA"/>
    <w:rsid w:val="006D3BD1"/>
    <w:rsid w:val="006D413E"/>
    <w:rsid w:val="006D45BB"/>
    <w:rsid w:val="006D592C"/>
    <w:rsid w:val="006D71E0"/>
    <w:rsid w:val="006D72FA"/>
    <w:rsid w:val="006E0739"/>
    <w:rsid w:val="006E0AEB"/>
    <w:rsid w:val="006E2691"/>
    <w:rsid w:val="006E32AD"/>
    <w:rsid w:val="006E4113"/>
    <w:rsid w:val="006E44FC"/>
    <w:rsid w:val="006E48E6"/>
    <w:rsid w:val="006E5676"/>
    <w:rsid w:val="006E5754"/>
    <w:rsid w:val="006E5F9C"/>
    <w:rsid w:val="006E64BE"/>
    <w:rsid w:val="006F0D95"/>
    <w:rsid w:val="006F29C7"/>
    <w:rsid w:val="006F3818"/>
    <w:rsid w:val="006F57CE"/>
    <w:rsid w:val="006F58F6"/>
    <w:rsid w:val="006F5D72"/>
    <w:rsid w:val="006F6305"/>
    <w:rsid w:val="006F7289"/>
    <w:rsid w:val="006F7734"/>
    <w:rsid w:val="007001BA"/>
    <w:rsid w:val="007003FE"/>
    <w:rsid w:val="0070052B"/>
    <w:rsid w:val="00700664"/>
    <w:rsid w:val="007027EF"/>
    <w:rsid w:val="00702EC0"/>
    <w:rsid w:val="00702F63"/>
    <w:rsid w:val="00704B1A"/>
    <w:rsid w:val="00704BA1"/>
    <w:rsid w:val="00705570"/>
    <w:rsid w:val="0070676C"/>
    <w:rsid w:val="00707EA4"/>
    <w:rsid w:val="0071005B"/>
    <w:rsid w:val="007115BC"/>
    <w:rsid w:val="00711777"/>
    <w:rsid w:val="00711EF2"/>
    <w:rsid w:val="007120BC"/>
    <w:rsid w:val="007148F7"/>
    <w:rsid w:val="007155DC"/>
    <w:rsid w:val="0071580D"/>
    <w:rsid w:val="00716E7C"/>
    <w:rsid w:val="007176AA"/>
    <w:rsid w:val="00722EAF"/>
    <w:rsid w:val="00722F2D"/>
    <w:rsid w:val="00723162"/>
    <w:rsid w:val="00723297"/>
    <w:rsid w:val="007242C7"/>
    <w:rsid w:val="00724CFC"/>
    <w:rsid w:val="00724EC1"/>
    <w:rsid w:val="007265A7"/>
    <w:rsid w:val="0073179B"/>
    <w:rsid w:val="00731A90"/>
    <w:rsid w:val="007326BC"/>
    <w:rsid w:val="007335FE"/>
    <w:rsid w:val="00734699"/>
    <w:rsid w:val="007357EC"/>
    <w:rsid w:val="00736F8C"/>
    <w:rsid w:val="007376DE"/>
    <w:rsid w:val="00737B25"/>
    <w:rsid w:val="0074028B"/>
    <w:rsid w:val="007402B3"/>
    <w:rsid w:val="00740778"/>
    <w:rsid w:val="00740893"/>
    <w:rsid w:val="00741651"/>
    <w:rsid w:val="00741976"/>
    <w:rsid w:val="00742581"/>
    <w:rsid w:val="0074498A"/>
    <w:rsid w:val="00744BB7"/>
    <w:rsid w:val="00745D9B"/>
    <w:rsid w:val="00745F9C"/>
    <w:rsid w:val="007470A6"/>
    <w:rsid w:val="00747C9D"/>
    <w:rsid w:val="00747D13"/>
    <w:rsid w:val="00750224"/>
    <w:rsid w:val="0075083E"/>
    <w:rsid w:val="00752AB7"/>
    <w:rsid w:val="00753762"/>
    <w:rsid w:val="00755C9C"/>
    <w:rsid w:val="00755D4F"/>
    <w:rsid w:val="00755DF2"/>
    <w:rsid w:val="007569D7"/>
    <w:rsid w:val="00760243"/>
    <w:rsid w:val="007602E8"/>
    <w:rsid w:val="007617E7"/>
    <w:rsid w:val="00761F0A"/>
    <w:rsid w:val="007622F3"/>
    <w:rsid w:val="0076263D"/>
    <w:rsid w:val="00762D24"/>
    <w:rsid w:val="00762D7E"/>
    <w:rsid w:val="00766101"/>
    <w:rsid w:val="007669EA"/>
    <w:rsid w:val="00766AA9"/>
    <w:rsid w:val="00771035"/>
    <w:rsid w:val="007710A4"/>
    <w:rsid w:val="00771C0D"/>
    <w:rsid w:val="00772191"/>
    <w:rsid w:val="00773825"/>
    <w:rsid w:val="00774CC7"/>
    <w:rsid w:val="00775711"/>
    <w:rsid w:val="00777712"/>
    <w:rsid w:val="00777B1E"/>
    <w:rsid w:val="00780B2A"/>
    <w:rsid w:val="00782144"/>
    <w:rsid w:val="0078276D"/>
    <w:rsid w:val="0078356C"/>
    <w:rsid w:val="00783A16"/>
    <w:rsid w:val="00784955"/>
    <w:rsid w:val="00785C86"/>
    <w:rsid w:val="0078649D"/>
    <w:rsid w:val="007868B0"/>
    <w:rsid w:val="007870FC"/>
    <w:rsid w:val="00790E0F"/>
    <w:rsid w:val="00790ED8"/>
    <w:rsid w:val="00791779"/>
    <w:rsid w:val="00791A71"/>
    <w:rsid w:val="00793A75"/>
    <w:rsid w:val="00793B4A"/>
    <w:rsid w:val="00793E8F"/>
    <w:rsid w:val="00793F9C"/>
    <w:rsid w:val="007949E5"/>
    <w:rsid w:val="00794D52"/>
    <w:rsid w:val="00795011"/>
    <w:rsid w:val="00795790"/>
    <w:rsid w:val="007971BC"/>
    <w:rsid w:val="00797D90"/>
    <w:rsid w:val="007A114B"/>
    <w:rsid w:val="007A116A"/>
    <w:rsid w:val="007A2AAC"/>
    <w:rsid w:val="007A30F6"/>
    <w:rsid w:val="007A539D"/>
    <w:rsid w:val="007B0770"/>
    <w:rsid w:val="007B214E"/>
    <w:rsid w:val="007B251C"/>
    <w:rsid w:val="007B2E55"/>
    <w:rsid w:val="007B36AC"/>
    <w:rsid w:val="007B4925"/>
    <w:rsid w:val="007B6739"/>
    <w:rsid w:val="007B6A06"/>
    <w:rsid w:val="007B7797"/>
    <w:rsid w:val="007B7F07"/>
    <w:rsid w:val="007C4079"/>
    <w:rsid w:val="007C76ED"/>
    <w:rsid w:val="007D005E"/>
    <w:rsid w:val="007D2006"/>
    <w:rsid w:val="007D4637"/>
    <w:rsid w:val="007D4EE0"/>
    <w:rsid w:val="007D599B"/>
    <w:rsid w:val="007D59B0"/>
    <w:rsid w:val="007D665E"/>
    <w:rsid w:val="007D6C7B"/>
    <w:rsid w:val="007D6F3F"/>
    <w:rsid w:val="007D7B46"/>
    <w:rsid w:val="007D7C0B"/>
    <w:rsid w:val="007E0A51"/>
    <w:rsid w:val="007E2A83"/>
    <w:rsid w:val="007E34C8"/>
    <w:rsid w:val="007E364C"/>
    <w:rsid w:val="007E4651"/>
    <w:rsid w:val="007E4DA5"/>
    <w:rsid w:val="007E5260"/>
    <w:rsid w:val="007E6D7A"/>
    <w:rsid w:val="007E7869"/>
    <w:rsid w:val="007E797A"/>
    <w:rsid w:val="007E7CB1"/>
    <w:rsid w:val="007F02DB"/>
    <w:rsid w:val="007F092E"/>
    <w:rsid w:val="007F0FB9"/>
    <w:rsid w:val="007F14F7"/>
    <w:rsid w:val="007F3191"/>
    <w:rsid w:val="007F4AB3"/>
    <w:rsid w:val="007F5A6B"/>
    <w:rsid w:val="007F5BA7"/>
    <w:rsid w:val="007F637C"/>
    <w:rsid w:val="007F6EDD"/>
    <w:rsid w:val="00800783"/>
    <w:rsid w:val="008013B8"/>
    <w:rsid w:val="00802503"/>
    <w:rsid w:val="008026CE"/>
    <w:rsid w:val="00802AD3"/>
    <w:rsid w:val="008036B7"/>
    <w:rsid w:val="008058AB"/>
    <w:rsid w:val="0080590E"/>
    <w:rsid w:val="00807751"/>
    <w:rsid w:val="00807EA2"/>
    <w:rsid w:val="00807FDE"/>
    <w:rsid w:val="00810F20"/>
    <w:rsid w:val="00811566"/>
    <w:rsid w:val="0081359B"/>
    <w:rsid w:val="00813AC7"/>
    <w:rsid w:val="008160E9"/>
    <w:rsid w:val="00817247"/>
    <w:rsid w:val="008205F9"/>
    <w:rsid w:val="00820A89"/>
    <w:rsid w:val="0082116B"/>
    <w:rsid w:val="00822362"/>
    <w:rsid w:val="00823C52"/>
    <w:rsid w:val="00824C9D"/>
    <w:rsid w:val="00826099"/>
    <w:rsid w:val="00827C53"/>
    <w:rsid w:val="008307EB"/>
    <w:rsid w:val="008313E4"/>
    <w:rsid w:val="0083290A"/>
    <w:rsid w:val="00832A9C"/>
    <w:rsid w:val="00833D3F"/>
    <w:rsid w:val="0083400C"/>
    <w:rsid w:val="008342A9"/>
    <w:rsid w:val="0083519C"/>
    <w:rsid w:val="008354D0"/>
    <w:rsid w:val="0083657A"/>
    <w:rsid w:val="0083774D"/>
    <w:rsid w:val="00840217"/>
    <w:rsid w:val="008413A0"/>
    <w:rsid w:val="00841EF0"/>
    <w:rsid w:val="00841FAE"/>
    <w:rsid w:val="00842C0C"/>
    <w:rsid w:val="008443C3"/>
    <w:rsid w:val="008456FC"/>
    <w:rsid w:val="00845856"/>
    <w:rsid w:val="00845FB1"/>
    <w:rsid w:val="0084697C"/>
    <w:rsid w:val="00846CF7"/>
    <w:rsid w:val="00850105"/>
    <w:rsid w:val="00852747"/>
    <w:rsid w:val="00854AAF"/>
    <w:rsid w:val="00854FDE"/>
    <w:rsid w:val="00855616"/>
    <w:rsid w:val="0085666F"/>
    <w:rsid w:val="0085695E"/>
    <w:rsid w:val="00857D1A"/>
    <w:rsid w:val="00861587"/>
    <w:rsid w:val="00861A94"/>
    <w:rsid w:val="00862352"/>
    <w:rsid w:val="0086289D"/>
    <w:rsid w:val="008629DF"/>
    <w:rsid w:val="0086306D"/>
    <w:rsid w:val="008657B9"/>
    <w:rsid w:val="00866749"/>
    <w:rsid w:val="00867178"/>
    <w:rsid w:val="008677C6"/>
    <w:rsid w:val="008710EF"/>
    <w:rsid w:val="00872817"/>
    <w:rsid w:val="00872CAE"/>
    <w:rsid w:val="008731CE"/>
    <w:rsid w:val="0087424B"/>
    <w:rsid w:val="0087525C"/>
    <w:rsid w:val="008766D5"/>
    <w:rsid w:val="0087761D"/>
    <w:rsid w:val="00877AB0"/>
    <w:rsid w:val="00880EBB"/>
    <w:rsid w:val="00881BB7"/>
    <w:rsid w:val="00882124"/>
    <w:rsid w:val="008821A8"/>
    <w:rsid w:val="008843FC"/>
    <w:rsid w:val="008847AE"/>
    <w:rsid w:val="00887040"/>
    <w:rsid w:val="008878CF"/>
    <w:rsid w:val="00887F44"/>
    <w:rsid w:val="008904C6"/>
    <w:rsid w:val="0089057C"/>
    <w:rsid w:val="00891803"/>
    <w:rsid w:val="008929E8"/>
    <w:rsid w:val="00892CAB"/>
    <w:rsid w:val="0089449C"/>
    <w:rsid w:val="00896A82"/>
    <w:rsid w:val="00896E1A"/>
    <w:rsid w:val="008977F2"/>
    <w:rsid w:val="00897F30"/>
    <w:rsid w:val="008A1829"/>
    <w:rsid w:val="008A2279"/>
    <w:rsid w:val="008A2295"/>
    <w:rsid w:val="008A2964"/>
    <w:rsid w:val="008A40EE"/>
    <w:rsid w:val="008A5557"/>
    <w:rsid w:val="008B00EA"/>
    <w:rsid w:val="008B1160"/>
    <w:rsid w:val="008B3CE5"/>
    <w:rsid w:val="008B3E02"/>
    <w:rsid w:val="008B3E73"/>
    <w:rsid w:val="008B40C0"/>
    <w:rsid w:val="008B7D72"/>
    <w:rsid w:val="008C09B6"/>
    <w:rsid w:val="008C09F5"/>
    <w:rsid w:val="008C0F84"/>
    <w:rsid w:val="008C151A"/>
    <w:rsid w:val="008C1C80"/>
    <w:rsid w:val="008C335C"/>
    <w:rsid w:val="008C45C6"/>
    <w:rsid w:val="008C5445"/>
    <w:rsid w:val="008C5931"/>
    <w:rsid w:val="008D023B"/>
    <w:rsid w:val="008D0B0B"/>
    <w:rsid w:val="008D224A"/>
    <w:rsid w:val="008D399E"/>
    <w:rsid w:val="008D47D2"/>
    <w:rsid w:val="008D5022"/>
    <w:rsid w:val="008D5279"/>
    <w:rsid w:val="008E07AD"/>
    <w:rsid w:val="008E0F3E"/>
    <w:rsid w:val="008E1CB0"/>
    <w:rsid w:val="008E1F61"/>
    <w:rsid w:val="008E203C"/>
    <w:rsid w:val="008E2492"/>
    <w:rsid w:val="008E29CB"/>
    <w:rsid w:val="008E39B9"/>
    <w:rsid w:val="008E3C13"/>
    <w:rsid w:val="008E3D1E"/>
    <w:rsid w:val="008E4F52"/>
    <w:rsid w:val="008E61EC"/>
    <w:rsid w:val="008E64EB"/>
    <w:rsid w:val="008E6956"/>
    <w:rsid w:val="008E6A6D"/>
    <w:rsid w:val="008E7114"/>
    <w:rsid w:val="008E7C62"/>
    <w:rsid w:val="008F00F9"/>
    <w:rsid w:val="008F18EC"/>
    <w:rsid w:val="008F49E3"/>
    <w:rsid w:val="008F4FEB"/>
    <w:rsid w:val="008F502F"/>
    <w:rsid w:val="008F598D"/>
    <w:rsid w:val="009008CA"/>
    <w:rsid w:val="00900EC3"/>
    <w:rsid w:val="00900FDA"/>
    <w:rsid w:val="00901651"/>
    <w:rsid w:val="0090284D"/>
    <w:rsid w:val="00904BD1"/>
    <w:rsid w:val="009050BD"/>
    <w:rsid w:val="009053EB"/>
    <w:rsid w:val="00906391"/>
    <w:rsid w:val="00907421"/>
    <w:rsid w:val="0091083A"/>
    <w:rsid w:val="00913A96"/>
    <w:rsid w:val="00913C42"/>
    <w:rsid w:val="0091486E"/>
    <w:rsid w:val="00915176"/>
    <w:rsid w:val="00915490"/>
    <w:rsid w:val="00915A0A"/>
    <w:rsid w:val="00915BE4"/>
    <w:rsid w:val="00915F1B"/>
    <w:rsid w:val="009164A7"/>
    <w:rsid w:val="00917343"/>
    <w:rsid w:val="00917A51"/>
    <w:rsid w:val="009205A3"/>
    <w:rsid w:val="00920788"/>
    <w:rsid w:val="00921F10"/>
    <w:rsid w:val="009243DF"/>
    <w:rsid w:val="0092483A"/>
    <w:rsid w:val="00924DD4"/>
    <w:rsid w:val="009251A7"/>
    <w:rsid w:val="00925D95"/>
    <w:rsid w:val="00927369"/>
    <w:rsid w:val="009273EC"/>
    <w:rsid w:val="009307A0"/>
    <w:rsid w:val="00932073"/>
    <w:rsid w:val="00932C3B"/>
    <w:rsid w:val="0093370B"/>
    <w:rsid w:val="0093389D"/>
    <w:rsid w:val="0093571E"/>
    <w:rsid w:val="00935C85"/>
    <w:rsid w:val="00936E69"/>
    <w:rsid w:val="0094050E"/>
    <w:rsid w:val="00941CEF"/>
    <w:rsid w:val="0094258E"/>
    <w:rsid w:val="00943BFB"/>
    <w:rsid w:val="00944258"/>
    <w:rsid w:val="00945127"/>
    <w:rsid w:val="00945553"/>
    <w:rsid w:val="009466E6"/>
    <w:rsid w:val="00946ECD"/>
    <w:rsid w:val="0094712A"/>
    <w:rsid w:val="00947423"/>
    <w:rsid w:val="00947AB0"/>
    <w:rsid w:val="00947D2A"/>
    <w:rsid w:val="00950183"/>
    <w:rsid w:val="00950607"/>
    <w:rsid w:val="00950BD2"/>
    <w:rsid w:val="009519BA"/>
    <w:rsid w:val="00953481"/>
    <w:rsid w:val="00956E6B"/>
    <w:rsid w:val="009577EF"/>
    <w:rsid w:val="00957F63"/>
    <w:rsid w:val="00960CF9"/>
    <w:rsid w:val="0096152F"/>
    <w:rsid w:val="00964A9B"/>
    <w:rsid w:val="00964BE5"/>
    <w:rsid w:val="00964F9C"/>
    <w:rsid w:val="00965C89"/>
    <w:rsid w:val="00966DD9"/>
    <w:rsid w:val="00967633"/>
    <w:rsid w:val="00971559"/>
    <w:rsid w:val="00971945"/>
    <w:rsid w:val="00971962"/>
    <w:rsid w:val="009729D4"/>
    <w:rsid w:val="00972FE9"/>
    <w:rsid w:val="0097489B"/>
    <w:rsid w:val="009754C1"/>
    <w:rsid w:val="00976706"/>
    <w:rsid w:val="0097674B"/>
    <w:rsid w:val="00977D9E"/>
    <w:rsid w:val="00980D41"/>
    <w:rsid w:val="009811C2"/>
    <w:rsid w:val="009818EC"/>
    <w:rsid w:val="00981B70"/>
    <w:rsid w:val="00983A2B"/>
    <w:rsid w:val="009846CA"/>
    <w:rsid w:val="00985030"/>
    <w:rsid w:val="009850BD"/>
    <w:rsid w:val="00985FFB"/>
    <w:rsid w:val="009874FE"/>
    <w:rsid w:val="00987A57"/>
    <w:rsid w:val="009906F0"/>
    <w:rsid w:val="009911B0"/>
    <w:rsid w:val="00991442"/>
    <w:rsid w:val="0099168A"/>
    <w:rsid w:val="009924DF"/>
    <w:rsid w:val="00993BF3"/>
    <w:rsid w:val="00993CA8"/>
    <w:rsid w:val="009954FD"/>
    <w:rsid w:val="00995996"/>
    <w:rsid w:val="00996672"/>
    <w:rsid w:val="00996A23"/>
    <w:rsid w:val="009972C2"/>
    <w:rsid w:val="009A0CD1"/>
    <w:rsid w:val="009A11D4"/>
    <w:rsid w:val="009A33BD"/>
    <w:rsid w:val="009A3503"/>
    <w:rsid w:val="009A35B5"/>
    <w:rsid w:val="009A3816"/>
    <w:rsid w:val="009A4F28"/>
    <w:rsid w:val="009A5FB0"/>
    <w:rsid w:val="009A70E1"/>
    <w:rsid w:val="009A733E"/>
    <w:rsid w:val="009A73D5"/>
    <w:rsid w:val="009A7555"/>
    <w:rsid w:val="009A7DF6"/>
    <w:rsid w:val="009B0A59"/>
    <w:rsid w:val="009B2019"/>
    <w:rsid w:val="009B218E"/>
    <w:rsid w:val="009B38C1"/>
    <w:rsid w:val="009B6D60"/>
    <w:rsid w:val="009B73C1"/>
    <w:rsid w:val="009C0823"/>
    <w:rsid w:val="009C189C"/>
    <w:rsid w:val="009C1C15"/>
    <w:rsid w:val="009C200B"/>
    <w:rsid w:val="009C6411"/>
    <w:rsid w:val="009C6904"/>
    <w:rsid w:val="009C6BB5"/>
    <w:rsid w:val="009C6D1E"/>
    <w:rsid w:val="009D0645"/>
    <w:rsid w:val="009D06F8"/>
    <w:rsid w:val="009D14AD"/>
    <w:rsid w:val="009D1763"/>
    <w:rsid w:val="009D1860"/>
    <w:rsid w:val="009D1B19"/>
    <w:rsid w:val="009D1E23"/>
    <w:rsid w:val="009D48C6"/>
    <w:rsid w:val="009D4BEF"/>
    <w:rsid w:val="009D5334"/>
    <w:rsid w:val="009D5CBD"/>
    <w:rsid w:val="009D6275"/>
    <w:rsid w:val="009D7DCC"/>
    <w:rsid w:val="009E2146"/>
    <w:rsid w:val="009E283F"/>
    <w:rsid w:val="009E30F8"/>
    <w:rsid w:val="009E33EB"/>
    <w:rsid w:val="009E36A8"/>
    <w:rsid w:val="009E3B02"/>
    <w:rsid w:val="009E451A"/>
    <w:rsid w:val="009E46D4"/>
    <w:rsid w:val="009E50E0"/>
    <w:rsid w:val="009E70AF"/>
    <w:rsid w:val="009E75E4"/>
    <w:rsid w:val="009E76AE"/>
    <w:rsid w:val="009E7970"/>
    <w:rsid w:val="009F1343"/>
    <w:rsid w:val="009F2AC2"/>
    <w:rsid w:val="009F2F8B"/>
    <w:rsid w:val="009F3806"/>
    <w:rsid w:val="009F3BFD"/>
    <w:rsid w:val="009F4485"/>
    <w:rsid w:val="009F4C5E"/>
    <w:rsid w:val="009F51AD"/>
    <w:rsid w:val="009F5410"/>
    <w:rsid w:val="009F5B55"/>
    <w:rsid w:val="009F60E6"/>
    <w:rsid w:val="009F69C0"/>
    <w:rsid w:val="009F6F23"/>
    <w:rsid w:val="009F7D74"/>
    <w:rsid w:val="00A02EDC"/>
    <w:rsid w:val="00A035BA"/>
    <w:rsid w:val="00A05146"/>
    <w:rsid w:val="00A05F9E"/>
    <w:rsid w:val="00A074F8"/>
    <w:rsid w:val="00A07D4F"/>
    <w:rsid w:val="00A10203"/>
    <w:rsid w:val="00A117CD"/>
    <w:rsid w:val="00A12FD5"/>
    <w:rsid w:val="00A133AA"/>
    <w:rsid w:val="00A13FE8"/>
    <w:rsid w:val="00A149FC"/>
    <w:rsid w:val="00A16EDC"/>
    <w:rsid w:val="00A17A2B"/>
    <w:rsid w:val="00A2009C"/>
    <w:rsid w:val="00A206DD"/>
    <w:rsid w:val="00A21D6A"/>
    <w:rsid w:val="00A22801"/>
    <w:rsid w:val="00A22F10"/>
    <w:rsid w:val="00A23875"/>
    <w:rsid w:val="00A24205"/>
    <w:rsid w:val="00A25815"/>
    <w:rsid w:val="00A258EF"/>
    <w:rsid w:val="00A276DF"/>
    <w:rsid w:val="00A27A01"/>
    <w:rsid w:val="00A31837"/>
    <w:rsid w:val="00A318C3"/>
    <w:rsid w:val="00A34222"/>
    <w:rsid w:val="00A34E11"/>
    <w:rsid w:val="00A35936"/>
    <w:rsid w:val="00A370D0"/>
    <w:rsid w:val="00A374C4"/>
    <w:rsid w:val="00A3790F"/>
    <w:rsid w:val="00A40F26"/>
    <w:rsid w:val="00A4100D"/>
    <w:rsid w:val="00A41EF7"/>
    <w:rsid w:val="00A432EA"/>
    <w:rsid w:val="00A43432"/>
    <w:rsid w:val="00A4438A"/>
    <w:rsid w:val="00A453B6"/>
    <w:rsid w:val="00A45813"/>
    <w:rsid w:val="00A4734C"/>
    <w:rsid w:val="00A473AF"/>
    <w:rsid w:val="00A47608"/>
    <w:rsid w:val="00A50D6E"/>
    <w:rsid w:val="00A53B14"/>
    <w:rsid w:val="00A552AB"/>
    <w:rsid w:val="00A56AEF"/>
    <w:rsid w:val="00A60233"/>
    <w:rsid w:val="00A60512"/>
    <w:rsid w:val="00A60B0A"/>
    <w:rsid w:val="00A60EE4"/>
    <w:rsid w:val="00A62685"/>
    <w:rsid w:val="00A63205"/>
    <w:rsid w:val="00A632B9"/>
    <w:rsid w:val="00A64742"/>
    <w:rsid w:val="00A64F82"/>
    <w:rsid w:val="00A668E8"/>
    <w:rsid w:val="00A67C93"/>
    <w:rsid w:val="00A702F6"/>
    <w:rsid w:val="00A7141B"/>
    <w:rsid w:val="00A71EF0"/>
    <w:rsid w:val="00A721A0"/>
    <w:rsid w:val="00A7361E"/>
    <w:rsid w:val="00A743CB"/>
    <w:rsid w:val="00A7459B"/>
    <w:rsid w:val="00A74EE0"/>
    <w:rsid w:val="00A75AEA"/>
    <w:rsid w:val="00A76E85"/>
    <w:rsid w:val="00A77EE9"/>
    <w:rsid w:val="00A81789"/>
    <w:rsid w:val="00A819D7"/>
    <w:rsid w:val="00A823EE"/>
    <w:rsid w:val="00A83531"/>
    <w:rsid w:val="00A83E06"/>
    <w:rsid w:val="00A843D9"/>
    <w:rsid w:val="00A856E6"/>
    <w:rsid w:val="00A86982"/>
    <w:rsid w:val="00A86D71"/>
    <w:rsid w:val="00A8725E"/>
    <w:rsid w:val="00A874A2"/>
    <w:rsid w:val="00A90614"/>
    <w:rsid w:val="00A90F72"/>
    <w:rsid w:val="00A91ABF"/>
    <w:rsid w:val="00A91B36"/>
    <w:rsid w:val="00A920C0"/>
    <w:rsid w:val="00A92883"/>
    <w:rsid w:val="00A93978"/>
    <w:rsid w:val="00A93D7F"/>
    <w:rsid w:val="00A93DDB"/>
    <w:rsid w:val="00A9581D"/>
    <w:rsid w:val="00A961D8"/>
    <w:rsid w:val="00A96329"/>
    <w:rsid w:val="00A9638D"/>
    <w:rsid w:val="00A963E2"/>
    <w:rsid w:val="00A965D4"/>
    <w:rsid w:val="00A97A46"/>
    <w:rsid w:val="00A97AC1"/>
    <w:rsid w:val="00AA24D8"/>
    <w:rsid w:val="00AA297E"/>
    <w:rsid w:val="00AA2E56"/>
    <w:rsid w:val="00AA44B7"/>
    <w:rsid w:val="00AA4531"/>
    <w:rsid w:val="00AA4D64"/>
    <w:rsid w:val="00AA503C"/>
    <w:rsid w:val="00AA560E"/>
    <w:rsid w:val="00AA5917"/>
    <w:rsid w:val="00AA7638"/>
    <w:rsid w:val="00AA7837"/>
    <w:rsid w:val="00AB0945"/>
    <w:rsid w:val="00AB0FA3"/>
    <w:rsid w:val="00AB22E0"/>
    <w:rsid w:val="00AB40DA"/>
    <w:rsid w:val="00AB45EC"/>
    <w:rsid w:val="00AB491A"/>
    <w:rsid w:val="00AB4BAE"/>
    <w:rsid w:val="00AB4DDE"/>
    <w:rsid w:val="00AB621F"/>
    <w:rsid w:val="00AB767E"/>
    <w:rsid w:val="00AC0CC4"/>
    <w:rsid w:val="00AC343A"/>
    <w:rsid w:val="00AC3825"/>
    <w:rsid w:val="00AC5216"/>
    <w:rsid w:val="00AC53F7"/>
    <w:rsid w:val="00AC5D7C"/>
    <w:rsid w:val="00AC676D"/>
    <w:rsid w:val="00AC6B47"/>
    <w:rsid w:val="00AD0331"/>
    <w:rsid w:val="00AD055F"/>
    <w:rsid w:val="00AD0B54"/>
    <w:rsid w:val="00AD326C"/>
    <w:rsid w:val="00AD3543"/>
    <w:rsid w:val="00AD3A37"/>
    <w:rsid w:val="00AD3EB7"/>
    <w:rsid w:val="00AD49CB"/>
    <w:rsid w:val="00AD4C24"/>
    <w:rsid w:val="00AD52A0"/>
    <w:rsid w:val="00AD7081"/>
    <w:rsid w:val="00AE0486"/>
    <w:rsid w:val="00AE121E"/>
    <w:rsid w:val="00AE35F8"/>
    <w:rsid w:val="00AE3649"/>
    <w:rsid w:val="00AE429A"/>
    <w:rsid w:val="00AE5238"/>
    <w:rsid w:val="00AE5255"/>
    <w:rsid w:val="00AE5676"/>
    <w:rsid w:val="00AE6335"/>
    <w:rsid w:val="00AE635D"/>
    <w:rsid w:val="00AE6B53"/>
    <w:rsid w:val="00AF2416"/>
    <w:rsid w:val="00AF41B2"/>
    <w:rsid w:val="00AF4BA6"/>
    <w:rsid w:val="00AF4F52"/>
    <w:rsid w:val="00AF4FC5"/>
    <w:rsid w:val="00AF6C74"/>
    <w:rsid w:val="00AF76F9"/>
    <w:rsid w:val="00AF7B8D"/>
    <w:rsid w:val="00AF7D26"/>
    <w:rsid w:val="00B016A9"/>
    <w:rsid w:val="00B0179C"/>
    <w:rsid w:val="00B01DC4"/>
    <w:rsid w:val="00B01ED9"/>
    <w:rsid w:val="00B04EDF"/>
    <w:rsid w:val="00B0588C"/>
    <w:rsid w:val="00B062B6"/>
    <w:rsid w:val="00B0651C"/>
    <w:rsid w:val="00B11464"/>
    <w:rsid w:val="00B11B37"/>
    <w:rsid w:val="00B12665"/>
    <w:rsid w:val="00B12815"/>
    <w:rsid w:val="00B12AEA"/>
    <w:rsid w:val="00B14D14"/>
    <w:rsid w:val="00B152F1"/>
    <w:rsid w:val="00B15FD5"/>
    <w:rsid w:val="00B2051D"/>
    <w:rsid w:val="00B206A8"/>
    <w:rsid w:val="00B208FE"/>
    <w:rsid w:val="00B20A54"/>
    <w:rsid w:val="00B21AF0"/>
    <w:rsid w:val="00B235FB"/>
    <w:rsid w:val="00B23FDF"/>
    <w:rsid w:val="00B25C56"/>
    <w:rsid w:val="00B26A2F"/>
    <w:rsid w:val="00B27511"/>
    <w:rsid w:val="00B27B71"/>
    <w:rsid w:val="00B30647"/>
    <w:rsid w:val="00B31E10"/>
    <w:rsid w:val="00B31FA4"/>
    <w:rsid w:val="00B3265E"/>
    <w:rsid w:val="00B33B89"/>
    <w:rsid w:val="00B35640"/>
    <w:rsid w:val="00B356D7"/>
    <w:rsid w:val="00B35B8B"/>
    <w:rsid w:val="00B37B46"/>
    <w:rsid w:val="00B402E2"/>
    <w:rsid w:val="00B40FD0"/>
    <w:rsid w:val="00B41EAC"/>
    <w:rsid w:val="00B42961"/>
    <w:rsid w:val="00B42BD5"/>
    <w:rsid w:val="00B43145"/>
    <w:rsid w:val="00B43D0A"/>
    <w:rsid w:val="00B44AAF"/>
    <w:rsid w:val="00B4569F"/>
    <w:rsid w:val="00B465F8"/>
    <w:rsid w:val="00B50781"/>
    <w:rsid w:val="00B50898"/>
    <w:rsid w:val="00B5092A"/>
    <w:rsid w:val="00B513A7"/>
    <w:rsid w:val="00B52621"/>
    <w:rsid w:val="00B52D6E"/>
    <w:rsid w:val="00B54671"/>
    <w:rsid w:val="00B54FFD"/>
    <w:rsid w:val="00B55B63"/>
    <w:rsid w:val="00B621C2"/>
    <w:rsid w:val="00B62267"/>
    <w:rsid w:val="00B622A9"/>
    <w:rsid w:val="00B626EC"/>
    <w:rsid w:val="00B62784"/>
    <w:rsid w:val="00B62E6A"/>
    <w:rsid w:val="00B63379"/>
    <w:rsid w:val="00B636DC"/>
    <w:rsid w:val="00B64A3F"/>
    <w:rsid w:val="00B64C87"/>
    <w:rsid w:val="00B66235"/>
    <w:rsid w:val="00B664F3"/>
    <w:rsid w:val="00B66BF7"/>
    <w:rsid w:val="00B66C37"/>
    <w:rsid w:val="00B672FD"/>
    <w:rsid w:val="00B71AD3"/>
    <w:rsid w:val="00B74269"/>
    <w:rsid w:val="00B75315"/>
    <w:rsid w:val="00B759A7"/>
    <w:rsid w:val="00B76A71"/>
    <w:rsid w:val="00B80916"/>
    <w:rsid w:val="00B809A4"/>
    <w:rsid w:val="00B81030"/>
    <w:rsid w:val="00B8106B"/>
    <w:rsid w:val="00B814A0"/>
    <w:rsid w:val="00B816C4"/>
    <w:rsid w:val="00B83168"/>
    <w:rsid w:val="00B84846"/>
    <w:rsid w:val="00B85BFE"/>
    <w:rsid w:val="00B863A9"/>
    <w:rsid w:val="00B87257"/>
    <w:rsid w:val="00B91913"/>
    <w:rsid w:val="00B92488"/>
    <w:rsid w:val="00B932EA"/>
    <w:rsid w:val="00B942EC"/>
    <w:rsid w:val="00B95152"/>
    <w:rsid w:val="00B95ADF"/>
    <w:rsid w:val="00B965E6"/>
    <w:rsid w:val="00B973DB"/>
    <w:rsid w:val="00B97D1B"/>
    <w:rsid w:val="00BA07D8"/>
    <w:rsid w:val="00BA108F"/>
    <w:rsid w:val="00BA15E7"/>
    <w:rsid w:val="00BA1859"/>
    <w:rsid w:val="00BA1DC5"/>
    <w:rsid w:val="00BA244B"/>
    <w:rsid w:val="00BA41CB"/>
    <w:rsid w:val="00BA4DA8"/>
    <w:rsid w:val="00BA5BEF"/>
    <w:rsid w:val="00BA600D"/>
    <w:rsid w:val="00BB06E7"/>
    <w:rsid w:val="00BB1DED"/>
    <w:rsid w:val="00BB2325"/>
    <w:rsid w:val="00BB2754"/>
    <w:rsid w:val="00BB2955"/>
    <w:rsid w:val="00BB443B"/>
    <w:rsid w:val="00BB6C79"/>
    <w:rsid w:val="00BB7E03"/>
    <w:rsid w:val="00BC0446"/>
    <w:rsid w:val="00BC08D6"/>
    <w:rsid w:val="00BC1C1E"/>
    <w:rsid w:val="00BC32F3"/>
    <w:rsid w:val="00BC4BC1"/>
    <w:rsid w:val="00BC4CBC"/>
    <w:rsid w:val="00BC557F"/>
    <w:rsid w:val="00BC5631"/>
    <w:rsid w:val="00BC6481"/>
    <w:rsid w:val="00BC7A88"/>
    <w:rsid w:val="00BD49E0"/>
    <w:rsid w:val="00BD56EF"/>
    <w:rsid w:val="00BD6704"/>
    <w:rsid w:val="00BD7E0B"/>
    <w:rsid w:val="00BE1824"/>
    <w:rsid w:val="00BE191C"/>
    <w:rsid w:val="00BE1F6E"/>
    <w:rsid w:val="00BE453B"/>
    <w:rsid w:val="00BE4EF5"/>
    <w:rsid w:val="00BE5F93"/>
    <w:rsid w:val="00BE7D06"/>
    <w:rsid w:val="00BF0CA4"/>
    <w:rsid w:val="00BF1254"/>
    <w:rsid w:val="00BF18EA"/>
    <w:rsid w:val="00BF1E7F"/>
    <w:rsid w:val="00BF400A"/>
    <w:rsid w:val="00BF4AAA"/>
    <w:rsid w:val="00BF4B5B"/>
    <w:rsid w:val="00BF63DE"/>
    <w:rsid w:val="00BF6903"/>
    <w:rsid w:val="00BF6B75"/>
    <w:rsid w:val="00BF768E"/>
    <w:rsid w:val="00BF7CEC"/>
    <w:rsid w:val="00C00E85"/>
    <w:rsid w:val="00C0149F"/>
    <w:rsid w:val="00C01892"/>
    <w:rsid w:val="00C01F88"/>
    <w:rsid w:val="00C02592"/>
    <w:rsid w:val="00C0297D"/>
    <w:rsid w:val="00C02E9B"/>
    <w:rsid w:val="00C036E8"/>
    <w:rsid w:val="00C04635"/>
    <w:rsid w:val="00C05AF5"/>
    <w:rsid w:val="00C062B6"/>
    <w:rsid w:val="00C07C95"/>
    <w:rsid w:val="00C10201"/>
    <w:rsid w:val="00C11150"/>
    <w:rsid w:val="00C11E52"/>
    <w:rsid w:val="00C11F17"/>
    <w:rsid w:val="00C12C12"/>
    <w:rsid w:val="00C1405E"/>
    <w:rsid w:val="00C1432E"/>
    <w:rsid w:val="00C14790"/>
    <w:rsid w:val="00C16140"/>
    <w:rsid w:val="00C16BC5"/>
    <w:rsid w:val="00C17190"/>
    <w:rsid w:val="00C17604"/>
    <w:rsid w:val="00C176DD"/>
    <w:rsid w:val="00C177D6"/>
    <w:rsid w:val="00C20A0D"/>
    <w:rsid w:val="00C21AEE"/>
    <w:rsid w:val="00C22B57"/>
    <w:rsid w:val="00C22C40"/>
    <w:rsid w:val="00C22CDC"/>
    <w:rsid w:val="00C2470E"/>
    <w:rsid w:val="00C24712"/>
    <w:rsid w:val="00C24ADF"/>
    <w:rsid w:val="00C24CB3"/>
    <w:rsid w:val="00C2529F"/>
    <w:rsid w:val="00C25B10"/>
    <w:rsid w:val="00C25D09"/>
    <w:rsid w:val="00C26AFA"/>
    <w:rsid w:val="00C3108F"/>
    <w:rsid w:val="00C319F6"/>
    <w:rsid w:val="00C356BE"/>
    <w:rsid w:val="00C36C6A"/>
    <w:rsid w:val="00C40ED4"/>
    <w:rsid w:val="00C4140A"/>
    <w:rsid w:val="00C429B2"/>
    <w:rsid w:val="00C43E01"/>
    <w:rsid w:val="00C4536D"/>
    <w:rsid w:val="00C457BA"/>
    <w:rsid w:val="00C458F8"/>
    <w:rsid w:val="00C460C6"/>
    <w:rsid w:val="00C462C5"/>
    <w:rsid w:val="00C468D3"/>
    <w:rsid w:val="00C477AA"/>
    <w:rsid w:val="00C47D82"/>
    <w:rsid w:val="00C505B7"/>
    <w:rsid w:val="00C52635"/>
    <w:rsid w:val="00C5335C"/>
    <w:rsid w:val="00C53688"/>
    <w:rsid w:val="00C54119"/>
    <w:rsid w:val="00C5436F"/>
    <w:rsid w:val="00C54833"/>
    <w:rsid w:val="00C54E2D"/>
    <w:rsid w:val="00C55083"/>
    <w:rsid w:val="00C55A2E"/>
    <w:rsid w:val="00C60B23"/>
    <w:rsid w:val="00C61648"/>
    <w:rsid w:val="00C61692"/>
    <w:rsid w:val="00C617AC"/>
    <w:rsid w:val="00C62013"/>
    <w:rsid w:val="00C637DE"/>
    <w:rsid w:val="00C63843"/>
    <w:rsid w:val="00C63DEA"/>
    <w:rsid w:val="00C65840"/>
    <w:rsid w:val="00C662D9"/>
    <w:rsid w:val="00C66E5B"/>
    <w:rsid w:val="00C70102"/>
    <w:rsid w:val="00C71582"/>
    <w:rsid w:val="00C7203F"/>
    <w:rsid w:val="00C721E3"/>
    <w:rsid w:val="00C72334"/>
    <w:rsid w:val="00C72C15"/>
    <w:rsid w:val="00C73187"/>
    <w:rsid w:val="00C74090"/>
    <w:rsid w:val="00C74702"/>
    <w:rsid w:val="00C7536E"/>
    <w:rsid w:val="00C8085D"/>
    <w:rsid w:val="00C81C35"/>
    <w:rsid w:val="00C82AA2"/>
    <w:rsid w:val="00C843F2"/>
    <w:rsid w:val="00C84A1C"/>
    <w:rsid w:val="00C84CE0"/>
    <w:rsid w:val="00C866B5"/>
    <w:rsid w:val="00C86F3F"/>
    <w:rsid w:val="00C874F7"/>
    <w:rsid w:val="00C87552"/>
    <w:rsid w:val="00C87892"/>
    <w:rsid w:val="00C87D84"/>
    <w:rsid w:val="00C90A0B"/>
    <w:rsid w:val="00C91C4A"/>
    <w:rsid w:val="00C92200"/>
    <w:rsid w:val="00C9282F"/>
    <w:rsid w:val="00C94637"/>
    <w:rsid w:val="00C957BA"/>
    <w:rsid w:val="00C95937"/>
    <w:rsid w:val="00C9640D"/>
    <w:rsid w:val="00C96545"/>
    <w:rsid w:val="00C977D5"/>
    <w:rsid w:val="00C97E75"/>
    <w:rsid w:val="00CA082D"/>
    <w:rsid w:val="00CA124A"/>
    <w:rsid w:val="00CA41B3"/>
    <w:rsid w:val="00CA4D54"/>
    <w:rsid w:val="00CA4F63"/>
    <w:rsid w:val="00CA6C61"/>
    <w:rsid w:val="00CA7940"/>
    <w:rsid w:val="00CB01B6"/>
    <w:rsid w:val="00CB16BC"/>
    <w:rsid w:val="00CB172B"/>
    <w:rsid w:val="00CB27FE"/>
    <w:rsid w:val="00CB35D8"/>
    <w:rsid w:val="00CB38C6"/>
    <w:rsid w:val="00CB3C9E"/>
    <w:rsid w:val="00CB3E7A"/>
    <w:rsid w:val="00CB40DE"/>
    <w:rsid w:val="00CB5970"/>
    <w:rsid w:val="00CB5A3F"/>
    <w:rsid w:val="00CB6042"/>
    <w:rsid w:val="00CB6569"/>
    <w:rsid w:val="00CB689B"/>
    <w:rsid w:val="00CC016C"/>
    <w:rsid w:val="00CC0359"/>
    <w:rsid w:val="00CC0D19"/>
    <w:rsid w:val="00CC0F07"/>
    <w:rsid w:val="00CC1565"/>
    <w:rsid w:val="00CC25CD"/>
    <w:rsid w:val="00CC2F90"/>
    <w:rsid w:val="00CC3344"/>
    <w:rsid w:val="00CC3B27"/>
    <w:rsid w:val="00CC42EA"/>
    <w:rsid w:val="00CC6502"/>
    <w:rsid w:val="00CC6AF5"/>
    <w:rsid w:val="00CD15AF"/>
    <w:rsid w:val="00CD212D"/>
    <w:rsid w:val="00CD264E"/>
    <w:rsid w:val="00CD38FC"/>
    <w:rsid w:val="00CD394E"/>
    <w:rsid w:val="00CD3D69"/>
    <w:rsid w:val="00CD4573"/>
    <w:rsid w:val="00CD55E9"/>
    <w:rsid w:val="00CD56EC"/>
    <w:rsid w:val="00CD58CD"/>
    <w:rsid w:val="00CD6E07"/>
    <w:rsid w:val="00CD7F35"/>
    <w:rsid w:val="00CE0EED"/>
    <w:rsid w:val="00CE15A6"/>
    <w:rsid w:val="00CE21B5"/>
    <w:rsid w:val="00CE4734"/>
    <w:rsid w:val="00CE4971"/>
    <w:rsid w:val="00CE5063"/>
    <w:rsid w:val="00CE5499"/>
    <w:rsid w:val="00CE5C31"/>
    <w:rsid w:val="00CE5F1E"/>
    <w:rsid w:val="00CE60B9"/>
    <w:rsid w:val="00CE6888"/>
    <w:rsid w:val="00CE6D3A"/>
    <w:rsid w:val="00CE6FA7"/>
    <w:rsid w:val="00CE75F3"/>
    <w:rsid w:val="00CE7E48"/>
    <w:rsid w:val="00CF01A3"/>
    <w:rsid w:val="00CF0B39"/>
    <w:rsid w:val="00CF1B6E"/>
    <w:rsid w:val="00CF1D76"/>
    <w:rsid w:val="00CF2EF6"/>
    <w:rsid w:val="00CF77CD"/>
    <w:rsid w:val="00CF7ACC"/>
    <w:rsid w:val="00D00F2C"/>
    <w:rsid w:val="00D0139D"/>
    <w:rsid w:val="00D03283"/>
    <w:rsid w:val="00D035C2"/>
    <w:rsid w:val="00D03E93"/>
    <w:rsid w:val="00D047F5"/>
    <w:rsid w:val="00D05166"/>
    <w:rsid w:val="00D0658B"/>
    <w:rsid w:val="00D06E82"/>
    <w:rsid w:val="00D07168"/>
    <w:rsid w:val="00D07938"/>
    <w:rsid w:val="00D07EC0"/>
    <w:rsid w:val="00D10099"/>
    <w:rsid w:val="00D1042D"/>
    <w:rsid w:val="00D1078B"/>
    <w:rsid w:val="00D10A35"/>
    <w:rsid w:val="00D10B39"/>
    <w:rsid w:val="00D10F28"/>
    <w:rsid w:val="00D11979"/>
    <w:rsid w:val="00D1272A"/>
    <w:rsid w:val="00D12951"/>
    <w:rsid w:val="00D13351"/>
    <w:rsid w:val="00D13441"/>
    <w:rsid w:val="00D13AE0"/>
    <w:rsid w:val="00D14C47"/>
    <w:rsid w:val="00D15067"/>
    <w:rsid w:val="00D168DE"/>
    <w:rsid w:val="00D16BEE"/>
    <w:rsid w:val="00D20E35"/>
    <w:rsid w:val="00D212C4"/>
    <w:rsid w:val="00D22A2A"/>
    <w:rsid w:val="00D23ACF"/>
    <w:rsid w:val="00D23C52"/>
    <w:rsid w:val="00D249CE"/>
    <w:rsid w:val="00D24A1D"/>
    <w:rsid w:val="00D25725"/>
    <w:rsid w:val="00D25F62"/>
    <w:rsid w:val="00D26EB2"/>
    <w:rsid w:val="00D2701E"/>
    <w:rsid w:val="00D276F4"/>
    <w:rsid w:val="00D27B2C"/>
    <w:rsid w:val="00D30060"/>
    <w:rsid w:val="00D301F5"/>
    <w:rsid w:val="00D30FD3"/>
    <w:rsid w:val="00D3101A"/>
    <w:rsid w:val="00D31AD2"/>
    <w:rsid w:val="00D3284B"/>
    <w:rsid w:val="00D331CF"/>
    <w:rsid w:val="00D33E46"/>
    <w:rsid w:val="00D34A86"/>
    <w:rsid w:val="00D34B62"/>
    <w:rsid w:val="00D3569E"/>
    <w:rsid w:val="00D3610C"/>
    <w:rsid w:val="00D37C96"/>
    <w:rsid w:val="00D40618"/>
    <w:rsid w:val="00D406F7"/>
    <w:rsid w:val="00D40E61"/>
    <w:rsid w:val="00D414C7"/>
    <w:rsid w:val="00D414D1"/>
    <w:rsid w:val="00D43EFA"/>
    <w:rsid w:val="00D44ACB"/>
    <w:rsid w:val="00D45C86"/>
    <w:rsid w:val="00D510F0"/>
    <w:rsid w:val="00D5255A"/>
    <w:rsid w:val="00D525D5"/>
    <w:rsid w:val="00D52623"/>
    <w:rsid w:val="00D54297"/>
    <w:rsid w:val="00D5532B"/>
    <w:rsid w:val="00D60551"/>
    <w:rsid w:val="00D61757"/>
    <w:rsid w:val="00D62838"/>
    <w:rsid w:val="00D63D48"/>
    <w:rsid w:val="00D64767"/>
    <w:rsid w:val="00D64BE7"/>
    <w:rsid w:val="00D65302"/>
    <w:rsid w:val="00D65C15"/>
    <w:rsid w:val="00D65C3E"/>
    <w:rsid w:val="00D6762A"/>
    <w:rsid w:val="00D705CC"/>
    <w:rsid w:val="00D70EB3"/>
    <w:rsid w:val="00D71716"/>
    <w:rsid w:val="00D71DAA"/>
    <w:rsid w:val="00D72939"/>
    <w:rsid w:val="00D7345C"/>
    <w:rsid w:val="00D73BE9"/>
    <w:rsid w:val="00D73DE1"/>
    <w:rsid w:val="00D74497"/>
    <w:rsid w:val="00D75222"/>
    <w:rsid w:val="00D75FF9"/>
    <w:rsid w:val="00D80AA2"/>
    <w:rsid w:val="00D80FB3"/>
    <w:rsid w:val="00D8109A"/>
    <w:rsid w:val="00D8229A"/>
    <w:rsid w:val="00D82AA1"/>
    <w:rsid w:val="00D8491C"/>
    <w:rsid w:val="00D86C36"/>
    <w:rsid w:val="00D86F43"/>
    <w:rsid w:val="00D87CBF"/>
    <w:rsid w:val="00D92294"/>
    <w:rsid w:val="00D9529B"/>
    <w:rsid w:val="00D9556D"/>
    <w:rsid w:val="00D955C9"/>
    <w:rsid w:val="00D96032"/>
    <w:rsid w:val="00D96C13"/>
    <w:rsid w:val="00D96D40"/>
    <w:rsid w:val="00D97CB8"/>
    <w:rsid w:val="00DA13BF"/>
    <w:rsid w:val="00DA149D"/>
    <w:rsid w:val="00DA24B0"/>
    <w:rsid w:val="00DA2BFE"/>
    <w:rsid w:val="00DA2DCF"/>
    <w:rsid w:val="00DA3A20"/>
    <w:rsid w:val="00DA4373"/>
    <w:rsid w:val="00DA4419"/>
    <w:rsid w:val="00DA4E46"/>
    <w:rsid w:val="00DA5254"/>
    <w:rsid w:val="00DA5255"/>
    <w:rsid w:val="00DA60A9"/>
    <w:rsid w:val="00DA6118"/>
    <w:rsid w:val="00DA75D1"/>
    <w:rsid w:val="00DA79A3"/>
    <w:rsid w:val="00DA7F3F"/>
    <w:rsid w:val="00DB0E3B"/>
    <w:rsid w:val="00DB29FB"/>
    <w:rsid w:val="00DB2EC9"/>
    <w:rsid w:val="00DB4431"/>
    <w:rsid w:val="00DB4A4A"/>
    <w:rsid w:val="00DB558D"/>
    <w:rsid w:val="00DB6FDB"/>
    <w:rsid w:val="00DB7604"/>
    <w:rsid w:val="00DB7B4E"/>
    <w:rsid w:val="00DB7F55"/>
    <w:rsid w:val="00DC0C78"/>
    <w:rsid w:val="00DC0F02"/>
    <w:rsid w:val="00DC10B1"/>
    <w:rsid w:val="00DC29AD"/>
    <w:rsid w:val="00DC2B60"/>
    <w:rsid w:val="00DC39D3"/>
    <w:rsid w:val="00DC5A54"/>
    <w:rsid w:val="00DC5AE6"/>
    <w:rsid w:val="00DC68C2"/>
    <w:rsid w:val="00DC6B1E"/>
    <w:rsid w:val="00DC7244"/>
    <w:rsid w:val="00DC7A91"/>
    <w:rsid w:val="00DC7E6D"/>
    <w:rsid w:val="00DC7EE1"/>
    <w:rsid w:val="00DD04A5"/>
    <w:rsid w:val="00DD1025"/>
    <w:rsid w:val="00DD106D"/>
    <w:rsid w:val="00DD2A1B"/>
    <w:rsid w:val="00DD2B8D"/>
    <w:rsid w:val="00DD344B"/>
    <w:rsid w:val="00DD6165"/>
    <w:rsid w:val="00DD6749"/>
    <w:rsid w:val="00DD6FFB"/>
    <w:rsid w:val="00DD75F6"/>
    <w:rsid w:val="00DE0251"/>
    <w:rsid w:val="00DE1648"/>
    <w:rsid w:val="00DE22AA"/>
    <w:rsid w:val="00DE2ABC"/>
    <w:rsid w:val="00DE2CBD"/>
    <w:rsid w:val="00DE355B"/>
    <w:rsid w:val="00DE40DB"/>
    <w:rsid w:val="00DE4D9E"/>
    <w:rsid w:val="00DE5B4B"/>
    <w:rsid w:val="00DE6716"/>
    <w:rsid w:val="00DE7656"/>
    <w:rsid w:val="00DF0ADE"/>
    <w:rsid w:val="00DF35E8"/>
    <w:rsid w:val="00DF4A0A"/>
    <w:rsid w:val="00DF5B6C"/>
    <w:rsid w:val="00DF6ABB"/>
    <w:rsid w:val="00DF6F9E"/>
    <w:rsid w:val="00DF74CD"/>
    <w:rsid w:val="00E0123B"/>
    <w:rsid w:val="00E01520"/>
    <w:rsid w:val="00E02688"/>
    <w:rsid w:val="00E02BE1"/>
    <w:rsid w:val="00E04136"/>
    <w:rsid w:val="00E05512"/>
    <w:rsid w:val="00E0580A"/>
    <w:rsid w:val="00E05A5E"/>
    <w:rsid w:val="00E06372"/>
    <w:rsid w:val="00E07751"/>
    <w:rsid w:val="00E10302"/>
    <w:rsid w:val="00E10976"/>
    <w:rsid w:val="00E112D7"/>
    <w:rsid w:val="00E121C5"/>
    <w:rsid w:val="00E14C30"/>
    <w:rsid w:val="00E14FC8"/>
    <w:rsid w:val="00E15259"/>
    <w:rsid w:val="00E15B28"/>
    <w:rsid w:val="00E16434"/>
    <w:rsid w:val="00E204FE"/>
    <w:rsid w:val="00E20A19"/>
    <w:rsid w:val="00E21165"/>
    <w:rsid w:val="00E2341E"/>
    <w:rsid w:val="00E23761"/>
    <w:rsid w:val="00E24B08"/>
    <w:rsid w:val="00E255FE"/>
    <w:rsid w:val="00E259B4"/>
    <w:rsid w:val="00E25BA6"/>
    <w:rsid w:val="00E27CD5"/>
    <w:rsid w:val="00E30169"/>
    <w:rsid w:val="00E303CD"/>
    <w:rsid w:val="00E30DB6"/>
    <w:rsid w:val="00E31FE8"/>
    <w:rsid w:val="00E324B7"/>
    <w:rsid w:val="00E32DC3"/>
    <w:rsid w:val="00E32ED1"/>
    <w:rsid w:val="00E32FF5"/>
    <w:rsid w:val="00E345F8"/>
    <w:rsid w:val="00E35786"/>
    <w:rsid w:val="00E35845"/>
    <w:rsid w:val="00E36F1F"/>
    <w:rsid w:val="00E375FD"/>
    <w:rsid w:val="00E37796"/>
    <w:rsid w:val="00E4048D"/>
    <w:rsid w:val="00E40710"/>
    <w:rsid w:val="00E410F1"/>
    <w:rsid w:val="00E414FF"/>
    <w:rsid w:val="00E41602"/>
    <w:rsid w:val="00E41B8C"/>
    <w:rsid w:val="00E41FB7"/>
    <w:rsid w:val="00E4250B"/>
    <w:rsid w:val="00E432F4"/>
    <w:rsid w:val="00E43560"/>
    <w:rsid w:val="00E43BFD"/>
    <w:rsid w:val="00E46A1A"/>
    <w:rsid w:val="00E4723C"/>
    <w:rsid w:val="00E5057D"/>
    <w:rsid w:val="00E51C06"/>
    <w:rsid w:val="00E51C91"/>
    <w:rsid w:val="00E53790"/>
    <w:rsid w:val="00E53E02"/>
    <w:rsid w:val="00E54BF1"/>
    <w:rsid w:val="00E54E49"/>
    <w:rsid w:val="00E54F02"/>
    <w:rsid w:val="00E56747"/>
    <w:rsid w:val="00E568CB"/>
    <w:rsid w:val="00E5695E"/>
    <w:rsid w:val="00E57560"/>
    <w:rsid w:val="00E604C1"/>
    <w:rsid w:val="00E615C9"/>
    <w:rsid w:val="00E62329"/>
    <w:rsid w:val="00E62B8A"/>
    <w:rsid w:val="00E634AE"/>
    <w:rsid w:val="00E63538"/>
    <w:rsid w:val="00E637E4"/>
    <w:rsid w:val="00E64364"/>
    <w:rsid w:val="00E65134"/>
    <w:rsid w:val="00E65DFE"/>
    <w:rsid w:val="00E66D68"/>
    <w:rsid w:val="00E679C3"/>
    <w:rsid w:val="00E7004E"/>
    <w:rsid w:val="00E71A14"/>
    <w:rsid w:val="00E7231D"/>
    <w:rsid w:val="00E7431B"/>
    <w:rsid w:val="00E75D2D"/>
    <w:rsid w:val="00E7674F"/>
    <w:rsid w:val="00E76DD5"/>
    <w:rsid w:val="00E76DFC"/>
    <w:rsid w:val="00E77989"/>
    <w:rsid w:val="00E80C2F"/>
    <w:rsid w:val="00E80F51"/>
    <w:rsid w:val="00E820C2"/>
    <w:rsid w:val="00E83C19"/>
    <w:rsid w:val="00E83ED2"/>
    <w:rsid w:val="00E841E7"/>
    <w:rsid w:val="00E87606"/>
    <w:rsid w:val="00E87C96"/>
    <w:rsid w:val="00E907FA"/>
    <w:rsid w:val="00E93846"/>
    <w:rsid w:val="00E9393E"/>
    <w:rsid w:val="00E93F66"/>
    <w:rsid w:val="00E955E3"/>
    <w:rsid w:val="00E961A0"/>
    <w:rsid w:val="00E964A9"/>
    <w:rsid w:val="00E96F38"/>
    <w:rsid w:val="00E96F7E"/>
    <w:rsid w:val="00E97A97"/>
    <w:rsid w:val="00EA077B"/>
    <w:rsid w:val="00EA2297"/>
    <w:rsid w:val="00EA45FD"/>
    <w:rsid w:val="00EA6448"/>
    <w:rsid w:val="00EA683B"/>
    <w:rsid w:val="00EA6DF0"/>
    <w:rsid w:val="00EB03D9"/>
    <w:rsid w:val="00EB058D"/>
    <w:rsid w:val="00EB07C7"/>
    <w:rsid w:val="00EB1BB2"/>
    <w:rsid w:val="00EB1DA1"/>
    <w:rsid w:val="00EB1FF6"/>
    <w:rsid w:val="00EB399A"/>
    <w:rsid w:val="00EB415F"/>
    <w:rsid w:val="00EB5039"/>
    <w:rsid w:val="00EB540F"/>
    <w:rsid w:val="00EB5C5B"/>
    <w:rsid w:val="00EB5F2D"/>
    <w:rsid w:val="00EB6936"/>
    <w:rsid w:val="00EB6C83"/>
    <w:rsid w:val="00EC2A90"/>
    <w:rsid w:val="00EC4506"/>
    <w:rsid w:val="00EC45BD"/>
    <w:rsid w:val="00EC4804"/>
    <w:rsid w:val="00EC4F85"/>
    <w:rsid w:val="00EC5D3B"/>
    <w:rsid w:val="00ED008A"/>
    <w:rsid w:val="00ED196E"/>
    <w:rsid w:val="00ED3051"/>
    <w:rsid w:val="00ED3796"/>
    <w:rsid w:val="00ED3C71"/>
    <w:rsid w:val="00ED3DBB"/>
    <w:rsid w:val="00ED3DDE"/>
    <w:rsid w:val="00ED400A"/>
    <w:rsid w:val="00ED5186"/>
    <w:rsid w:val="00ED5A70"/>
    <w:rsid w:val="00ED63F8"/>
    <w:rsid w:val="00EE1F1C"/>
    <w:rsid w:val="00EE2B82"/>
    <w:rsid w:val="00EE3283"/>
    <w:rsid w:val="00EE3998"/>
    <w:rsid w:val="00EE3F7C"/>
    <w:rsid w:val="00EE4867"/>
    <w:rsid w:val="00EE5CC9"/>
    <w:rsid w:val="00EE6A8E"/>
    <w:rsid w:val="00EE7CD8"/>
    <w:rsid w:val="00EF220B"/>
    <w:rsid w:val="00EF223C"/>
    <w:rsid w:val="00EF270A"/>
    <w:rsid w:val="00EF2E00"/>
    <w:rsid w:val="00EF4750"/>
    <w:rsid w:val="00EF5DAF"/>
    <w:rsid w:val="00F000B3"/>
    <w:rsid w:val="00F00A55"/>
    <w:rsid w:val="00F034C4"/>
    <w:rsid w:val="00F049A5"/>
    <w:rsid w:val="00F074DA"/>
    <w:rsid w:val="00F074DD"/>
    <w:rsid w:val="00F07A8D"/>
    <w:rsid w:val="00F10349"/>
    <w:rsid w:val="00F1058B"/>
    <w:rsid w:val="00F11E2C"/>
    <w:rsid w:val="00F13169"/>
    <w:rsid w:val="00F13C76"/>
    <w:rsid w:val="00F145E3"/>
    <w:rsid w:val="00F14B23"/>
    <w:rsid w:val="00F15181"/>
    <w:rsid w:val="00F16434"/>
    <w:rsid w:val="00F16669"/>
    <w:rsid w:val="00F2059C"/>
    <w:rsid w:val="00F212F3"/>
    <w:rsid w:val="00F22A5F"/>
    <w:rsid w:val="00F25794"/>
    <w:rsid w:val="00F26AF7"/>
    <w:rsid w:val="00F2776A"/>
    <w:rsid w:val="00F27E81"/>
    <w:rsid w:val="00F30906"/>
    <w:rsid w:val="00F31202"/>
    <w:rsid w:val="00F3176F"/>
    <w:rsid w:val="00F31910"/>
    <w:rsid w:val="00F32D27"/>
    <w:rsid w:val="00F34F90"/>
    <w:rsid w:val="00F35024"/>
    <w:rsid w:val="00F35463"/>
    <w:rsid w:val="00F366B7"/>
    <w:rsid w:val="00F368A7"/>
    <w:rsid w:val="00F36AF4"/>
    <w:rsid w:val="00F373F8"/>
    <w:rsid w:val="00F37D5C"/>
    <w:rsid w:val="00F40A0B"/>
    <w:rsid w:val="00F40D80"/>
    <w:rsid w:val="00F40F94"/>
    <w:rsid w:val="00F43124"/>
    <w:rsid w:val="00F436B7"/>
    <w:rsid w:val="00F43C7C"/>
    <w:rsid w:val="00F4441B"/>
    <w:rsid w:val="00F44737"/>
    <w:rsid w:val="00F45631"/>
    <w:rsid w:val="00F45804"/>
    <w:rsid w:val="00F46048"/>
    <w:rsid w:val="00F4740C"/>
    <w:rsid w:val="00F47BE6"/>
    <w:rsid w:val="00F51F35"/>
    <w:rsid w:val="00F52AB4"/>
    <w:rsid w:val="00F53436"/>
    <w:rsid w:val="00F540DA"/>
    <w:rsid w:val="00F54C96"/>
    <w:rsid w:val="00F54F0A"/>
    <w:rsid w:val="00F579F2"/>
    <w:rsid w:val="00F6012B"/>
    <w:rsid w:val="00F60BAA"/>
    <w:rsid w:val="00F60BC6"/>
    <w:rsid w:val="00F6143E"/>
    <w:rsid w:val="00F6177D"/>
    <w:rsid w:val="00F61A76"/>
    <w:rsid w:val="00F61B9B"/>
    <w:rsid w:val="00F620DD"/>
    <w:rsid w:val="00F62D08"/>
    <w:rsid w:val="00F6378D"/>
    <w:rsid w:val="00F641E4"/>
    <w:rsid w:val="00F66201"/>
    <w:rsid w:val="00F66FC0"/>
    <w:rsid w:val="00F67A51"/>
    <w:rsid w:val="00F719F5"/>
    <w:rsid w:val="00F71A20"/>
    <w:rsid w:val="00F71D9D"/>
    <w:rsid w:val="00F733CD"/>
    <w:rsid w:val="00F736C2"/>
    <w:rsid w:val="00F73A9F"/>
    <w:rsid w:val="00F74287"/>
    <w:rsid w:val="00F749D6"/>
    <w:rsid w:val="00F752FC"/>
    <w:rsid w:val="00F75459"/>
    <w:rsid w:val="00F75C9A"/>
    <w:rsid w:val="00F76885"/>
    <w:rsid w:val="00F768EE"/>
    <w:rsid w:val="00F80510"/>
    <w:rsid w:val="00F8069D"/>
    <w:rsid w:val="00F80924"/>
    <w:rsid w:val="00F809BD"/>
    <w:rsid w:val="00F8113D"/>
    <w:rsid w:val="00F8114F"/>
    <w:rsid w:val="00F812EE"/>
    <w:rsid w:val="00F81FEB"/>
    <w:rsid w:val="00F820B9"/>
    <w:rsid w:val="00F82393"/>
    <w:rsid w:val="00F82D05"/>
    <w:rsid w:val="00F857E2"/>
    <w:rsid w:val="00F858DE"/>
    <w:rsid w:val="00F85E2D"/>
    <w:rsid w:val="00F85E95"/>
    <w:rsid w:val="00F86990"/>
    <w:rsid w:val="00F86E1C"/>
    <w:rsid w:val="00F86E8F"/>
    <w:rsid w:val="00F87C16"/>
    <w:rsid w:val="00F90AC6"/>
    <w:rsid w:val="00F90E5E"/>
    <w:rsid w:val="00F92586"/>
    <w:rsid w:val="00F92CCF"/>
    <w:rsid w:val="00F92D4F"/>
    <w:rsid w:val="00F9365A"/>
    <w:rsid w:val="00F93F7E"/>
    <w:rsid w:val="00F9446B"/>
    <w:rsid w:val="00F946BA"/>
    <w:rsid w:val="00F9513B"/>
    <w:rsid w:val="00F9564D"/>
    <w:rsid w:val="00F96C22"/>
    <w:rsid w:val="00F97989"/>
    <w:rsid w:val="00FA0BFB"/>
    <w:rsid w:val="00FA1F0A"/>
    <w:rsid w:val="00FA2356"/>
    <w:rsid w:val="00FA2B2A"/>
    <w:rsid w:val="00FA2D27"/>
    <w:rsid w:val="00FA2E32"/>
    <w:rsid w:val="00FA321C"/>
    <w:rsid w:val="00FA3B86"/>
    <w:rsid w:val="00FA4889"/>
    <w:rsid w:val="00FA51A9"/>
    <w:rsid w:val="00FA6460"/>
    <w:rsid w:val="00FA7133"/>
    <w:rsid w:val="00FB034F"/>
    <w:rsid w:val="00FB0669"/>
    <w:rsid w:val="00FB0F6B"/>
    <w:rsid w:val="00FB16A6"/>
    <w:rsid w:val="00FB2EAF"/>
    <w:rsid w:val="00FB3A9F"/>
    <w:rsid w:val="00FB40E9"/>
    <w:rsid w:val="00FB4AB2"/>
    <w:rsid w:val="00FB554D"/>
    <w:rsid w:val="00FB5FF2"/>
    <w:rsid w:val="00FB6729"/>
    <w:rsid w:val="00FB6CEB"/>
    <w:rsid w:val="00FB7E93"/>
    <w:rsid w:val="00FC0962"/>
    <w:rsid w:val="00FC1073"/>
    <w:rsid w:val="00FC295D"/>
    <w:rsid w:val="00FC3568"/>
    <w:rsid w:val="00FC422A"/>
    <w:rsid w:val="00FC58B4"/>
    <w:rsid w:val="00FC6DD4"/>
    <w:rsid w:val="00FD03EC"/>
    <w:rsid w:val="00FD0679"/>
    <w:rsid w:val="00FD0E6B"/>
    <w:rsid w:val="00FD0F67"/>
    <w:rsid w:val="00FD1036"/>
    <w:rsid w:val="00FD1366"/>
    <w:rsid w:val="00FD20E0"/>
    <w:rsid w:val="00FD2ECD"/>
    <w:rsid w:val="00FD3945"/>
    <w:rsid w:val="00FD423F"/>
    <w:rsid w:val="00FD4D86"/>
    <w:rsid w:val="00FD6AA3"/>
    <w:rsid w:val="00FD6E90"/>
    <w:rsid w:val="00FE0B92"/>
    <w:rsid w:val="00FE1810"/>
    <w:rsid w:val="00FE188D"/>
    <w:rsid w:val="00FE264B"/>
    <w:rsid w:val="00FE2EBA"/>
    <w:rsid w:val="00FE3350"/>
    <w:rsid w:val="00FE4E69"/>
    <w:rsid w:val="00FE63A2"/>
    <w:rsid w:val="00FE69D6"/>
    <w:rsid w:val="00FE6AB6"/>
    <w:rsid w:val="00FE7030"/>
    <w:rsid w:val="00FE7037"/>
    <w:rsid w:val="00FE7996"/>
    <w:rsid w:val="00FE7EC3"/>
    <w:rsid w:val="00FF00B0"/>
    <w:rsid w:val="00FF01FE"/>
    <w:rsid w:val="00FF11FD"/>
    <w:rsid w:val="00FF26FE"/>
    <w:rsid w:val="00FF4313"/>
    <w:rsid w:val="00FF4412"/>
    <w:rsid w:val="00FF4CAA"/>
    <w:rsid w:val="00FF500D"/>
    <w:rsid w:val="00FF5196"/>
    <w:rsid w:val="00FF609B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9D785"/>
  <w15:docId w15:val="{ADE5F700-0630-4CE0-A85F-5865EF19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uiPriority w:val="34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customStyle="1" w:styleId="10">
    <w:name w:val="Абзац списка1"/>
    <w:basedOn w:val="a0"/>
    <w:rsid w:val="006023FB"/>
    <w:pPr>
      <w:ind w:left="720"/>
    </w:pPr>
  </w:style>
  <w:style w:type="paragraph" w:customStyle="1" w:styleId="ConsPlusNormal">
    <w:name w:val="ConsPlusNormal"/>
    <w:rsid w:val="006023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9162A-18F9-4804-9B5D-4607563B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4712</TotalTime>
  <Pages>1</Pages>
  <Words>3310</Words>
  <Characters>18870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«МРСК Центра»                                                       филиал «Липецкэнерго»</vt:lpstr>
    </vt:vector>
  </TitlesOfParts>
  <Company>ОАО "НижЭСП"</Company>
  <LinksUpToDate>false</LinksUpToDate>
  <CharactersWithSpaces>22136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«МРСК Центра»                                                       филиал «Липецкэнерго»</dc:title>
  <dc:creator>Бадулин П.Н.</dc:creator>
  <cp:lastModifiedBy>Бадулин Павел Николаевич</cp:lastModifiedBy>
  <cp:revision>758</cp:revision>
  <cp:lastPrinted>2019-04-03T13:04:00Z</cp:lastPrinted>
  <dcterms:created xsi:type="dcterms:W3CDTF">2013-05-06T12:05:00Z</dcterms:created>
  <dcterms:modified xsi:type="dcterms:W3CDTF">2019-04-03T13:05:00Z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